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3D308" w14:textId="77777777" w:rsidR="009C7D1A" w:rsidRPr="007447B6" w:rsidRDefault="009C7D1A" w:rsidP="009C7D1A">
      <w:pPr>
        <w:pStyle w:val="Standard"/>
        <w:jc w:val="center"/>
        <w:rPr>
          <w:b/>
          <w:sz w:val="28"/>
          <w:szCs w:val="28"/>
        </w:rPr>
      </w:pPr>
      <w:proofErr w:type="spellStart"/>
      <w:r w:rsidRPr="007447B6">
        <w:rPr>
          <w:b/>
          <w:sz w:val="28"/>
          <w:szCs w:val="28"/>
        </w:rPr>
        <w:t>Wymagania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edukacyjne</w:t>
      </w:r>
      <w:proofErr w:type="spellEnd"/>
      <w:r w:rsidRPr="007447B6">
        <w:rPr>
          <w:b/>
          <w:sz w:val="28"/>
          <w:szCs w:val="28"/>
        </w:rPr>
        <w:t xml:space="preserve"> z </w:t>
      </w:r>
      <w:proofErr w:type="spellStart"/>
      <w:r w:rsidRPr="007447B6">
        <w:rPr>
          <w:b/>
          <w:sz w:val="28"/>
          <w:szCs w:val="28"/>
        </w:rPr>
        <w:t>chemii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dla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klasy</w:t>
      </w:r>
      <w:proofErr w:type="spellEnd"/>
      <w:r w:rsidRPr="007447B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2b </w:t>
      </w:r>
      <w:r w:rsidRPr="007447B6">
        <w:rPr>
          <w:b/>
          <w:sz w:val="28"/>
          <w:szCs w:val="28"/>
        </w:rPr>
        <w:t xml:space="preserve">na </w:t>
      </w:r>
      <w:proofErr w:type="spellStart"/>
      <w:r w:rsidRPr="007447B6">
        <w:rPr>
          <w:b/>
          <w:sz w:val="28"/>
          <w:szCs w:val="28"/>
        </w:rPr>
        <w:t>rok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szkolny</w:t>
      </w:r>
      <w:proofErr w:type="spellEnd"/>
      <w:r w:rsidRPr="007447B6">
        <w:rPr>
          <w:b/>
          <w:sz w:val="28"/>
          <w:szCs w:val="28"/>
        </w:rPr>
        <w:t xml:space="preserve"> 2025/26 w </w:t>
      </w:r>
      <w:proofErr w:type="spellStart"/>
      <w:r w:rsidRPr="007447B6">
        <w:rPr>
          <w:b/>
          <w:sz w:val="28"/>
          <w:szCs w:val="28"/>
        </w:rPr>
        <w:t>oparciu</w:t>
      </w:r>
      <w:proofErr w:type="spellEnd"/>
      <w:r w:rsidRPr="007447B6">
        <w:rPr>
          <w:b/>
          <w:sz w:val="28"/>
          <w:szCs w:val="28"/>
        </w:rPr>
        <w:t xml:space="preserve"> o </w:t>
      </w:r>
      <w:proofErr w:type="spellStart"/>
      <w:r w:rsidRPr="007447B6">
        <w:rPr>
          <w:b/>
          <w:sz w:val="28"/>
          <w:szCs w:val="28"/>
        </w:rPr>
        <w:t>program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nauczania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chemii</w:t>
      </w:r>
      <w:proofErr w:type="spellEnd"/>
      <w:r w:rsidRPr="007447B6">
        <w:rPr>
          <w:b/>
          <w:sz w:val="28"/>
          <w:szCs w:val="28"/>
        </w:rPr>
        <w:t xml:space="preserve"> w </w:t>
      </w:r>
      <w:proofErr w:type="spellStart"/>
      <w:r w:rsidRPr="007447B6">
        <w:rPr>
          <w:b/>
          <w:sz w:val="28"/>
          <w:szCs w:val="28"/>
        </w:rPr>
        <w:t>zakresie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rozszerzonym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dla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liceum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ogólnokształcącego</w:t>
      </w:r>
      <w:proofErr w:type="spellEnd"/>
      <w:r w:rsidRPr="007447B6">
        <w:rPr>
          <w:b/>
          <w:sz w:val="28"/>
          <w:szCs w:val="28"/>
        </w:rPr>
        <w:t xml:space="preserve"> i </w:t>
      </w:r>
      <w:proofErr w:type="spellStart"/>
      <w:r w:rsidRPr="007447B6">
        <w:rPr>
          <w:b/>
          <w:sz w:val="28"/>
          <w:szCs w:val="28"/>
        </w:rPr>
        <w:t>technikum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To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jest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chemia</w:t>
      </w:r>
      <w:proofErr w:type="spellEnd"/>
      <w:r w:rsidRPr="007447B6">
        <w:rPr>
          <w:b/>
          <w:sz w:val="28"/>
          <w:szCs w:val="28"/>
        </w:rPr>
        <w:t xml:space="preserve"> Maria Litwin, </w:t>
      </w:r>
      <w:proofErr w:type="spellStart"/>
      <w:r w:rsidRPr="007447B6">
        <w:rPr>
          <w:b/>
          <w:sz w:val="28"/>
          <w:szCs w:val="28"/>
        </w:rPr>
        <w:t>Szarota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Styka-Wlazło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oraz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sposoby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sprawdzania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osiągnięć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edukacyjnych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uczniów</w:t>
      </w:r>
      <w:proofErr w:type="spellEnd"/>
    </w:p>
    <w:p w14:paraId="2DC385F7" w14:textId="77777777" w:rsidR="009C7D1A" w:rsidRDefault="009C7D1A" w:rsidP="009C7D1A">
      <w:pPr>
        <w:pStyle w:val="Standard"/>
        <w:rPr>
          <w:rFonts w:cs="Times New Roman"/>
          <w:b/>
          <w:bCs/>
          <w:sz w:val="16"/>
          <w:szCs w:val="16"/>
        </w:rPr>
      </w:pPr>
    </w:p>
    <w:p w14:paraId="68F85C95" w14:textId="77777777" w:rsidR="009C7D1A" w:rsidRDefault="009C7D1A" w:rsidP="0040376E">
      <w:pPr>
        <w:pStyle w:val="Standard"/>
        <w:rPr>
          <w:b/>
          <w:lang w:val="pl-PL"/>
        </w:rPr>
      </w:pPr>
    </w:p>
    <w:p w14:paraId="379BC71A" w14:textId="44C38E3C" w:rsidR="009C7D1A" w:rsidRPr="00F415E9" w:rsidRDefault="009C7D1A" w:rsidP="009C7D1A">
      <w:pPr>
        <w:pStyle w:val="Standard"/>
        <w:outlineLvl w:val="0"/>
        <w:rPr>
          <w:b/>
          <w:bCs/>
          <w:lang w:val="pl-PL"/>
        </w:rPr>
      </w:pPr>
      <w:r>
        <w:rPr>
          <w:b/>
          <w:bCs/>
          <w:lang w:val="pl-PL"/>
        </w:rPr>
        <w:t>1.</w:t>
      </w:r>
      <w:r w:rsidRPr="00F415E9">
        <w:rPr>
          <w:b/>
          <w:bCs/>
          <w:lang w:val="pl-PL"/>
        </w:rPr>
        <w:t xml:space="preserve"> Stechiometria</w:t>
      </w:r>
    </w:p>
    <w:p w14:paraId="6E31F2FB" w14:textId="77777777" w:rsidR="009C7D1A" w:rsidRPr="00F415E9" w:rsidRDefault="009C7D1A" w:rsidP="009C7D1A">
      <w:pPr>
        <w:pStyle w:val="Standard"/>
        <w:rPr>
          <w:sz w:val="12"/>
          <w:szCs w:val="12"/>
          <w:lang w:val="pl-PL"/>
        </w:rPr>
      </w:pPr>
    </w:p>
    <w:tbl>
      <w:tblPr>
        <w:tblW w:w="14611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2"/>
        <w:gridCol w:w="2922"/>
        <w:gridCol w:w="2922"/>
        <w:gridCol w:w="2922"/>
        <w:gridCol w:w="2923"/>
      </w:tblGrid>
      <w:tr w:rsidR="009C7D1A" w:rsidRPr="00F415E9" w14:paraId="26C7D7FD" w14:textId="77777777" w:rsidTr="008F3B11">
        <w:tc>
          <w:tcPr>
            <w:tcW w:w="2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436C6A" w14:textId="77777777" w:rsidR="009C7D1A" w:rsidRPr="00F415E9" w:rsidRDefault="009C7D1A" w:rsidP="008F3B11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dopuszczająca</w:t>
            </w:r>
          </w:p>
          <w:p w14:paraId="6EA2E144" w14:textId="77777777" w:rsidR="009C7D1A" w:rsidRPr="00F415E9" w:rsidRDefault="009C7D1A" w:rsidP="008F3B11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[1]</w:t>
            </w:r>
          </w:p>
        </w:tc>
        <w:tc>
          <w:tcPr>
            <w:tcW w:w="2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A8E7D5" w14:textId="77777777" w:rsidR="009C7D1A" w:rsidRPr="00F415E9" w:rsidRDefault="009C7D1A" w:rsidP="008F3B11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dostateczna</w:t>
            </w:r>
          </w:p>
          <w:p w14:paraId="5FD2D994" w14:textId="77777777" w:rsidR="009C7D1A" w:rsidRPr="00F415E9" w:rsidRDefault="009C7D1A" w:rsidP="008F3B11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+ 2]</w:t>
            </w:r>
          </w:p>
        </w:tc>
        <w:tc>
          <w:tcPr>
            <w:tcW w:w="2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F1DEB4" w14:textId="77777777" w:rsidR="009C7D1A" w:rsidRPr="00F415E9" w:rsidRDefault="009C7D1A" w:rsidP="008F3B11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dobra</w:t>
            </w:r>
          </w:p>
          <w:p w14:paraId="77F9745B" w14:textId="77777777" w:rsidR="009C7D1A" w:rsidRPr="00F415E9" w:rsidRDefault="009C7D1A" w:rsidP="008F3B11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+ 3]</w:t>
            </w:r>
          </w:p>
        </w:tc>
        <w:tc>
          <w:tcPr>
            <w:tcW w:w="2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F1C683" w14:textId="77777777" w:rsidR="009C7D1A" w:rsidRPr="00F415E9" w:rsidRDefault="009C7D1A" w:rsidP="008F3B11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bardzo dobra</w:t>
            </w:r>
          </w:p>
          <w:p w14:paraId="51596861" w14:textId="77777777" w:rsidR="009C7D1A" w:rsidRPr="00F415E9" w:rsidRDefault="009C7D1A" w:rsidP="008F3B11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 + 4]</w:t>
            </w:r>
          </w:p>
        </w:tc>
        <w:tc>
          <w:tcPr>
            <w:tcW w:w="2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E8F8"/>
          </w:tcPr>
          <w:p w14:paraId="6E063471" w14:textId="77777777" w:rsidR="009C7D1A" w:rsidRPr="00FB357C" w:rsidRDefault="009C7D1A" w:rsidP="008F3B11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 xml:space="preserve">Ocena </w:t>
            </w:r>
            <w:r>
              <w:rPr>
                <w:b/>
                <w:bCs/>
                <w:sz w:val="18"/>
                <w:szCs w:val="18"/>
                <w:lang w:val="pl-PL"/>
              </w:rPr>
              <w:t>celująca</w:t>
            </w:r>
          </w:p>
          <w:p w14:paraId="7F16BFC5" w14:textId="77777777" w:rsidR="009C7D1A" w:rsidRPr="00F415E9" w:rsidRDefault="009C7D1A" w:rsidP="008F3B11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 + 2 + 3 + 4</w:t>
            </w:r>
            <w:r>
              <w:rPr>
                <w:b/>
                <w:bCs/>
                <w:sz w:val="18"/>
                <w:szCs w:val="18"/>
                <w:lang w:val="pl-PL"/>
              </w:rPr>
              <w:t xml:space="preserve"> + 5</w:t>
            </w:r>
            <w:r w:rsidRPr="00FB357C">
              <w:rPr>
                <w:b/>
                <w:bCs/>
                <w:sz w:val="18"/>
                <w:szCs w:val="18"/>
                <w:lang w:val="pl-PL"/>
              </w:rPr>
              <w:t>]</w:t>
            </w:r>
          </w:p>
        </w:tc>
      </w:tr>
      <w:tr w:rsidR="009C7D1A" w:rsidRPr="00F415E9" w14:paraId="24A7448C" w14:textId="77777777" w:rsidTr="008F3B11">
        <w:tc>
          <w:tcPr>
            <w:tcW w:w="29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B5BC48" w14:textId="77777777" w:rsidR="009C7D1A" w:rsidRPr="00F415E9" w:rsidRDefault="009C7D1A" w:rsidP="008F3B11">
            <w:pPr>
              <w:pStyle w:val="TableContents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Uczeń:</w:t>
            </w:r>
          </w:p>
          <w:p w14:paraId="6604F8E9" w14:textId="77777777" w:rsidR="009C7D1A" w:rsidRPr="00F415E9" w:rsidRDefault="009C7D1A" w:rsidP="009C7D1A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definiuje pojęcia</w:t>
            </w:r>
            <w:r>
              <w:rPr>
                <w:sz w:val="18"/>
                <w:szCs w:val="18"/>
                <w:lang w:val="pl-PL"/>
              </w:rPr>
              <w:t>:</w:t>
            </w:r>
            <w:r w:rsidRPr="00F415E9">
              <w:rPr>
                <w:sz w:val="18"/>
                <w:szCs w:val="18"/>
                <w:lang w:val="pl-PL"/>
              </w:rPr>
              <w:t xml:space="preserve"> </w:t>
            </w:r>
            <w:r w:rsidRPr="00F415E9">
              <w:rPr>
                <w:i/>
                <w:sz w:val="18"/>
                <w:szCs w:val="18"/>
                <w:lang w:val="pl-PL"/>
              </w:rPr>
              <w:t xml:space="preserve">mol </w:t>
            </w:r>
            <w:r w:rsidRPr="00F415E9">
              <w:rPr>
                <w:sz w:val="18"/>
                <w:szCs w:val="18"/>
                <w:lang w:val="pl-PL"/>
              </w:rPr>
              <w:t>i</w:t>
            </w:r>
            <w:r w:rsidRPr="00F415E9">
              <w:rPr>
                <w:i/>
                <w:sz w:val="18"/>
                <w:szCs w:val="18"/>
                <w:lang w:val="pl-PL"/>
              </w:rPr>
              <w:t xml:space="preserve"> masa molowa</w:t>
            </w:r>
          </w:p>
          <w:p w14:paraId="67CDEBEB" w14:textId="77777777" w:rsidR="009C7D1A" w:rsidRPr="00F415E9" w:rsidRDefault="009C7D1A" w:rsidP="009C7D1A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wykonuje bardzo proste obliczenia związane z pojęciami mol</w:t>
            </w:r>
            <w:r>
              <w:rPr>
                <w:sz w:val="18"/>
                <w:szCs w:val="18"/>
                <w:lang w:val="pl-PL"/>
              </w:rPr>
              <w:t>a</w:t>
            </w:r>
            <w:r w:rsidRPr="00F415E9">
              <w:rPr>
                <w:sz w:val="18"/>
                <w:szCs w:val="18"/>
                <w:lang w:val="pl-PL"/>
              </w:rPr>
              <w:t xml:space="preserve"> i mas</w:t>
            </w:r>
            <w:r>
              <w:rPr>
                <w:sz w:val="18"/>
                <w:szCs w:val="18"/>
                <w:lang w:val="pl-PL"/>
              </w:rPr>
              <w:t>y</w:t>
            </w:r>
            <w:r w:rsidRPr="00F415E9">
              <w:rPr>
                <w:sz w:val="18"/>
                <w:szCs w:val="18"/>
                <w:lang w:val="pl-PL"/>
              </w:rPr>
              <w:t xml:space="preserve"> molow</w:t>
            </w:r>
            <w:r>
              <w:rPr>
                <w:sz w:val="18"/>
                <w:szCs w:val="18"/>
                <w:lang w:val="pl-PL"/>
              </w:rPr>
              <w:t>ej</w:t>
            </w:r>
          </w:p>
          <w:p w14:paraId="61E07813" w14:textId="77777777" w:rsidR="009C7D1A" w:rsidRPr="00F415E9" w:rsidRDefault="009C7D1A" w:rsidP="009C7D1A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i/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podaje treść </w:t>
            </w:r>
            <w:r w:rsidRPr="00FB357C">
              <w:rPr>
                <w:sz w:val="18"/>
                <w:szCs w:val="18"/>
                <w:lang w:val="pl-PL"/>
              </w:rPr>
              <w:t>prawa Avogadra</w:t>
            </w:r>
          </w:p>
          <w:p w14:paraId="7B6B6BB5" w14:textId="77777777" w:rsidR="009C7D1A" w:rsidRPr="00F415E9" w:rsidRDefault="009C7D1A" w:rsidP="009C7D1A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wykonuje proste obliczenia stechiometryczne związane </w:t>
            </w:r>
            <w:r>
              <w:rPr>
                <w:sz w:val="18"/>
                <w:szCs w:val="18"/>
                <w:lang w:val="pl-PL"/>
              </w:rPr>
              <w:br/>
            </w:r>
            <w:r w:rsidRPr="00F415E9">
              <w:rPr>
                <w:sz w:val="18"/>
                <w:szCs w:val="18"/>
                <w:lang w:val="pl-PL"/>
              </w:rPr>
              <w:t>z pojęciem masy molowej (z zachowaniem stechiometrycznych ilości substratów i produktów reakcji chemicznej)</w:t>
            </w:r>
          </w:p>
        </w:tc>
        <w:tc>
          <w:tcPr>
            <w:tcW w:w="29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FF3CA" w14:textId="77777777" w:rsidR="009C7D1A" w:rsidRPr="00F415E9" w:rsidRDefault="009C7D1A" w:rsidP="008F3B11">
            <w:pPr>
              <w:pStyle w:val="TableContents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Uczeń:</w:t>
            </w:r>
          </w:p>
          <w:p w14:paraId="76088218" w14:textId="77777777" w:rsidR="009C7D1A" w:rsidRPr="00F415E9" w:rsidRDefault="009C7D1A" w:rsidP="009C7D1A">
            <w:pPr>
              <w:pStyle w:val="TableContents"/>
              <w:numPr>
                <w:ilvl w:val="0"/>
                <w:numId w:val="26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wyjaśnia pojęcie </w:t>
            </w:r>
            <w:r w:rsidRPr="00F415E9">
              <w:rPr>
                <w:i/>
                <w:sz w:val="18"/>
                <w:szCs w:val="18"/>
                <w:lang w:val="pl-PL"/>
              </w:rPr>
              <w:t>objętość molowa gazów</w:t>
            </w:r>
          </w:p>
          <w:p w14:paraId="3F73BA45" w14:textId="77777777" w:rsidR="009C7D1A" w:rsidRPr="00F415E9" w:rsidRDefault="009C7D1A" w:rsidP="009C7D1A">
            <w:pPr>
              <w:pStyle w:val="TableContents"/>
              <w:numPr>
                <w:ilvl w:val="0"/>
                <w:numId w:val="26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wykonuje proste obliczenia związane z pojęciami: </w:t>
            </w:r>
            <w:r w:rsidRPr="00FB357C">
              <w:rPr>
                <w:i/>
                <w:sz w:val="18"/>
                <w:szCs w:val="18"/>
                <w:lang w:val="pl-PL"/>
              </w:rPr>
              <w:t>mol</w:t>
            </w:r>
            <w:r w:rsidRPr="00F415E9">
              <w:rPr>
                <w:sz w:val="18"/>
                <w:szCs w:val="18"/>
                <w:lang w:val="pl-PL"/>
              </w:rPr>
              <w:t xml:space="preserve">, </w:t>
            </w:r>
            <w:r w:rsidRPr="00FB357C">
              <w:rPr>
                <w:i/>
                <w:sz w:val="18"/>
                <w:szCs w:val="18"/>
                <w:lang w:val="pl-PL"/>
              </w:rPr>
              <w:t>masa molowa</w:t>
            </w:r>
            <w:r w:rsidRPr="00F415E9">
              <w:rPr>
                <w:sz w:val="18"/>
                <w:szCs w:val="18"/>
                <w:lang w:val="pl-PL"/>
              </w:rPr>
              <w:t xml:space="preserve">, </w:t>
            </w:r>
            <w:r w:rsidRPr="00FB357C">
              <w:rPr>
                <w:i/>
                <w:sz w:val="18"/>
                <w:szCs w:val="18"/>
                <w:lang w:val="pl-PL"/>
              </w:rPr>
              <w:t xml:space="preserve">objętość molowa gazów </w:t>
            </w:r>
            <w:r>
              <w:rPr>
                <w:i/>
                <w:sz w:val="18"/>
                <w:szCs w:val="18"/>
                <w:lang w:val="pl-PL"/>
              </w:rPr>
              <w:br/>
            </w:r>
            <w:r w:rsidRPr="00FB357C">
              <w:rPr>
                <w:i/>
                <w:sz w:val="18"/>
                <w:szCs w:val="18"/>
                <w:lang w:val="pl-PL"/>
              </w:rPr>
              <w:t>w warunkach normalnych</w:t>
            </w:r>
          </w:p>
          <w:p w14:paraId="55BDC41A" w14:textId="77777777" w:rsidR="009C7D1A" w:rsidRPr="00F415E9" w:rsidRDefault="009C7D1A" w:rsidP="009C7D1A">
            <w:pPr>
              <w:pStyle w:val="TableContents"/>
              <w:numPr>
                <w:ilvl w:val="0"/>
                <w:numId w:val="26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interpretuje równania reakcji chemicznych </w:t>
            </w:r>
            <w:r w:rsidRPr="00F415E9">
              <w:rPr>
                <w:sz w:val="18"/>
                <w:szCs w:val="18"/>
                <w:lang w:val="pl-PL"/>
              </w:rPr>
              <w:t>na sposób cząsteczkowy, molowy, ilościowo w masach molowych, ilościowo w objętościach molowych (gazy) oraz ilościowo w liczbach cząsteczek</w:t>
            </w:r>
          </w:p>
          <w:p w14:paraId="6C190DE2" w14:textId="77777777" w:rsidR="009C7D1A" w:rsidRPr="00FB357C" w:rsidRDefault="009C7D1A" w:rsidP="009C7D1A">
            <w:pPr>
              <w:pStyle w:val="TableContents"/>
              <w:numPr>
                <w:ilvl w:val="0"/>
                <w:numId w:val="26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wyjaśnia, na czym polegają </w:t>
            </w:r>
            <w:r w:rsidRPr="00FB357C">
              <w:rPr>
                <w:sz w:val="18"/>
                <w:szCs w:val="18"/>
                <w:lang w:val="pl-PL"/>
              </w:rPr>
              <w:t>obliczenia stechiometryczne</w:t>
            </w:r>
          </w:p>
          <w:p w14:paraId="18367B49" w14:textId="77777777" w:rsidR="009C7D1A" w:rsidRPr="00F415E9" w:rsidRDefault="009C7D1A" w:rsidP="009C7D1A">
            <w:pPr>
              <w:pStyle w:val="TableContents"/>
              <w:numPr>
                <w:ilvl w:val="0"/>
                <w:numId w:val="26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wykonuje proste obliczenia stechiometryczne związane z masą molową oraz objętością molową substratów i produktów reakcji chemicznej</w:t>
            </w:r>
          </w:p>
        </w:tc>
        <w:tc>
          <w:tcPr>
            <w:tcW w:w="29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244D72" w14:textId="77777777" w:rsidR="009C7D1A" w:rsidRPr="00F415E9" w:rsidRDefault="009C7D1A" w:rsidP="008F3B11">
            <w:pPr>
              <w:pStyle w:val="TableContents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Uczeń:</w:t>
            </w:r>
          </w:p>
          <w:p w14:paraId="74BC1BE0" w14:textId="77777777" w:rsidR="009C7D1A" w:rsidRPr="00F415E9" w:rsidRDefault="009C7D1A" w:rsidP="009C7D1A">
            <w:pPr>
              <w:pStyle w:val="TableContents"/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wyjaśnia pojęci</w:t>
            </w:r>
            <w:r>
              <w:rPr>
                <w:sz w:val="18"/>
                <w:szCs w:val="18"/>
                <w:lang w:val="pl-PL"/>
              </w:rPr>
              <w:t>e</w:t>
            </w:r>
            <w:r w:rsidRPr="00F415E9">
              <w:rPr>
                <w:sz w:val="18"/>
                <w:szCs w:val="18"/>
                <w:lang w:val="pl-PL"/>
              </w:rPr>
              <w:t xml:space="preserve"> </w:t>
            </w:r>
            <w:r w:rsidRPr="00F415E9">
              <w:rPr>
                <w:i/>
                <w:sz w:val="18"/>
                <w:szCs w:val="18"/>
                <w:lang w:val="pl-PL"/>
              </w:rPr>
              <w:t>stała Avogadra</w:t>
            </w:r>
          </w:p>
          <w:p w14:paraId="6F865E2D" w14:textId="77777777" w:rsidR="009C7D1A" w:rsidRPr="00F415E9" w:rsidRDefault="009C7D1A" w:rsidP="009C7D1A">
            <w:pPr>
              <w:pStyle w:val="TableContents"/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wykonuje obliczenia związane </w:t>
            </w:r>
            <w:r>
              <w:rPr>
                <w:sz w:val="18"/>
                <w:szCs w:val="18"/>
                <w:lang w:val="pl-PL"/>
              </w:rPr>
              <w:br/>
            </w:r>
            <w:r w:rsidRPr="00F415E9">
              <w:rPr>
                <w:sz w:val="18"/>
                <w:szCs w:val="18"/>
                <w:lang w:val="pl-PL"/>
              </w:rPr>
              <w:t xml:space="preserve">z pojęciami: </w:t>
            </w:r>
            <w:r w:rsidRPr="00FB357C">
              <w:rPr>
                <w:i/>
                <w:sz w:val="18"/>
                <w:szCs w:val="18"/>
                <w:lang w:val="pl-PL"/>
              </w:rPr>
              <w:t>mol</w:t>
            </w:r>
            <w:r w:rsidRPr="00F415E9">
              <w:rPr>
                <w:sz w:val="18"/>
                <w:szCs w:val="18"/>
                <w:lang w:val="pl-PL"/>
              </w:rPr>
              <w:t xml:space="preserve">, </w:t>
            </w:r>
            <w:r w:rsidRPr="00FB357C">
              <w:rPr>
                <w:i/>
                <w:sz w:val="18"/>
                <w:szCs w:val="18"/>
                <w:lang w:val="pl-PL"/>
              </w:rPr>
              <w:t>masa molowa</w:t>
            </w:r>
            <w:r w:rsidRPr="00F415E9">
              <w:rPr>
                <w:sz w:val="18"/>
                <w:szCs w:val="18"/>
                <w:lang w:val="pl-PL"/>
              </w:rPr>
              <w:t xml:space="preserve">, </w:t>
            </w:r>
            <w:r w:rsidRPr="00FB357C">
              <w:rPr>
                <w:i/>
                <w:sz w:val="18"/>
                <w:szCs w:val="18"/>
                <w:lang w:val="pl-PL"/>
              </w:rPr>
              <w:t>objętość molowa gazów</w:t>
            </w:r>
            <w:r w:rsidRPr="00F415E9">
              <w:rPr>
                <w:sz w:val="18"/>
                <w:szCs w:val="18"/>
                <w:lang w:val="pl-PL"/>
              </w:rPr>
              <w:t xml:space="preserve">, </w:t>
            </w:r>
            <w:r>
              <w:rPr>
                <w:i/>
                <w:sz w:val="18"/>
                <w:szCs w:val="18"/>
                <w:lang w:val="pl-PL"/>
              </w:rPr>
              <w:t>stała</w:t>
            </w:r>
            <w:r w:rsidRPr="00FB357C">
              <w:rPr>
                <w:i/>
                <w:sz w:val="18"/>
                <w:szCs w:val="18"/>
                <w:lang w:val="pl-PL"/>
              </w:rPr>
              <w:t xml:space="preserve"> Avogadra</w:t>
            </w:r>
            <w:r w:rsidRPr="00F415E9">
              <w:rPr>
                <w:sz w:val="18"/>
                <w:szCs w:val="18"/>
                <w:lang w:val="pl-PL"/>
              </w:rPr>
              <w:t xml:space="preserve"> (o większym stopniu trudności)</w:t>
            </w:r>
          </w:p>
          <w:p w14:paraId="10D7E3A7" w14:textId="77777777" w:rsidR="009C7D1A" w:rsidRPr="00F415E9" w:rsidRDefault="009C7D1A" w:rsidP="009C7D1A">
            <w:pPr>
              <w:pStyle w:val="TableContents"/>
              <w:numPr>
                <w:ilvl w:val="0"/>
                <w:numId w:val="27"/>
              </w:numPr>
              <w:ind w:left="181" w:hanging="181"/>
              <w:rPr>
                <w:i/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wyjaśnia pojęcie </w:t>
            </w:r>
            <w:r w:rsidRPr="00F415E9">
              <w:rPr>
                <w:i/>
                <w:sz w:val="18"/>
                <w:szCs w:val="18"/>
                <w:lang w:val="pl-PL"/>
              </w:rPr>
              <w:t>wydajność reakcji chemicznej</w:t>
            </w:r>
          </w:p>
          <w:p w14:paraId="45454885" w14:textId="77777777" w:rsidR="009C7D1A" w:rsidRPr="00F415E9" w:rsidRDefault="009C7D1A" w:rsidP="009C7D1A">
            <w:pPr>
              <w:pStyle w:val="TableContents"/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oblicza skład procentowy związków chemicznych</w:t>
            </w:r>
          </w:p>
          <w:p w14:paraId="0DFC01C4" w14:textId="77777777" w:rsidR="009C7D1A" w:rsidRPr="00F415E9" w:rsidRDefault="009C7D1A" w:rsidP="009C7D1A">
            <w:pPr>
              <w:pStyle w:val="TableContents"/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wyjaśnia różnicę między gazem doskonałym a gazem rzeczywistym </w:t>
            </w:r>
          </w:p>
          <w:p w14:paraId="17DC81D0" w14:textId="77777777" w:rsidR="009C7D1A" w:rsidRPr="00F415E9" w:rsidRDefault="009C7D1A" w:rsidP="009C7D1A">
            <w:pPr>
              <w:pStyle w:val="TableContents"/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podaje równanie Clapeyrona</w:t>
            </w:r>
          </w:p>
          <w:p w14:paraId="016CD897" w14:textId="77777777" w:rsidR="009C7D1A" w:rsidRPr="00F415E9" w:rsidRDefault="009C7D1A" w:rsidP="009C7D1A">
            <w:pPr>
              <w:pStyle w:val="TableContents"/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wyjaśnia różnicę między wzorem elementarnym (empirycznym) a</w:t>
            </w:r>
            <w:r>
              <w:rPr>
                <w:sz w:val="18"/>
                <w:szCs w:val="18"/>
                <w:lang w:val="pl-PL"/>
              </w:rPr>
              <w:t> </w:t>
            </w:r>
            <w:r w:rsidRPr="00F415E9">
              <w:rPr>
                <w:sz w:val="18"/>
                <w:szCs w:val="18"/>
                <w:lang w:val="pl-PL"/>
              </w:rPr>
              <w:t>wzorem rzeczywistym związku chemicznego</w:t>
            </w:r>
          </w:p>
          <w:p w14:paraId="47BDCC08" w14:textId="77777777" w:rsidR="009C7D1A" w:rsidRPr="00F415E9" w:rsidRDefault="009C7D1A" w:rsidP="009C7D1A">
            <w:pPr>
              <w:pStyle w:val="TableContents"/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rozwiązuje proste zadania związane z ustaleniem wzorów elementarnych i rzeczywistych związków chemicznych</w:t>
            </w:r>
          </w:p>
        </w:tc>
        <w:tc>
          <w:tcPr>
            <w:tcW w:w="29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492B11" w14:textId="77777777" w:rsidR="009C7D1A" w:rsidRPr="00F415E9" w:rsidRDefault="009C7D1A" w:rsidP="008F3B11">
            <w:pPr>
              <w:pStyle w:val="TableContents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Uczeń:</w:t>
            </w:r>
          </w:p>
          <w:p w14:paraId="2D062084" w14:textId="77777777" w:rsidR="009C7D1A" w:rsidRPr="00F415E9" w:rsidRDefault="009C7D1A" w:rsidP="009C7D1A">
            <w:pPr>
              <w:pStyle w:val="TableContents"/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porównuje gęstości różnych gazów</w:t>
            </w:r>
            <w:r>
              <w:rPr>
                <w:sz w:val="18"/>
                <w:szCs w:val="18"/>
                <w:lang w:val="pl-PL"/>
              </w:rPr>
              <w:t>, znając</w:t>
            </w:r>
            <w:r w:rsidRPr="00F415E9">
              <w:rPr>
                <w:sz w:val="18"/>
                <w:szCs w:val="18"/>
                <w:lang w:val="pl-PL"/>
              </w:rPr>
              <w:t xml:space="preserve"> ich mas</w:t>
            </w:r>
            <w:r>
              <w:rPr>
                <w:sz w:val="18"/>
                <w:szCs w:val="18"/>
                <w:lang w:val="pl-PL"/>
              </w:rPr>
              <w:t>y</w:t>
            </w:r>
            <w:r w:rsidRPr="00F415E9">
              <w:rPr>
                <w:sz w:val="18"/>
                <w:szCs w:val="18"/>
                <w:lang w:val="pl-PL"/>
              </w:rPr>
              <w:t xml:space="preserve"> molow</w:t>
            </w:r>
            <w:r>
              <w:rPr>
                <w:sz w:val="18"/>
                <w:szCs w:val="18"/>
                <w:lang w:val="pl-PL"/>
              </w:rPr>
              <w:t>e</w:t>
            </w:r>
          </w:p>
          <w:p w14:paraId="5F1A2CA9" w14:textId="77777777" w:rsidR="009C7D1A" w:rsidRPr="00F415E9" w:rsidRDefault="009C7D1A" w:rsidP="009C7D1A">
            <w:pPr>
              <w:pStyle w:val="TableContents"/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wykonuje obliczenia związane </w:t>
            </w:r>
            <w:r>
              <w:rPr>
                <w:sz w:val="18"/>
                <w:szCs w:val="18"/>
                <w:lang w:val="pl-PL"/>
              </w:rPr>
              <w:br/>
            </w:r>
            <w:r w:rsidRPr="00F415E9">
              <w:rPr>
                <w:sz w:val="18"/>
                <w:szCs w:val="18"/>
                <w:lang w:val="pl-PL"/>
              </w:rPr>
              <w:t>z wydajnością reakcji chemicznych</w:t>
            </w:r>
          </w:p>
          <w:p w14:paraId="0A303EE4" w14:textId="77777777" w:rsidR="009C7D1A" w:rsidRDefault="009C7D1A" w:rsidP="009C7D1A">
            <w:pPr>
              <w:pStyle w:val="TableContents"/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wykonuje obliczenia umożliwiające określenie wzorów elementarnych i rzeczywistych związków chemicznych </w:t>
            </w:r>
          </w:p>
          <w:p w14:paraId="77E96F17" w14:textId="77777777" w:rsidR="009C7D1A" w:rsidRPr="00137A5D" w:rsidRDefault="009C7D1A" w:rsidP="009C7D1A">
            <w:pPr>
              <w:pStyle w:val="TableContents"/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137A5D">
              <w:rPr>
                <w:sz w:val="18"/>
                <w:szCs w:val="18"/>
                <w:lang w:val="pl-PL"/>
              </w:rPr>
              <w:t xml:space="preserve">wykonuje obliczenia stechiometryczne dotyczące mas molowych, objętości molowych, liczby cząsteczek oraz niestechiometrycznych ilości substratów i produktów </w:t>
            </w:r>
          </w:p>
          <w:p w14:paraId="5157C362" w14:textId="77777777" w:rsidR="009C7D1A" w:rsidRPr="00F415E9" w:rsidRDefault="009C7D1A" w:rsidP="009C7D1A">
            <w:pPr>
              <w:pStyle w:val="Standard"/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stosuje równanie Clapeyrona do obliczenia objętości lub liczby moli gazu w dowolnych warunkach ciśnienia i temperatury</w:t>
            </w:r>
          </w:p>
          <w:p w14:paraId="2EEF7486" w14:textId="77777777" w:rsidR="009C7D1A" w:rsidRPr="00F415E9" w:rsidRDefault="009C7D1A" w:rsidP="009C7D1A">
            <w:pPr>
              <w:pStyle w:val="Standard"/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wykonuje obliczenia stechiometryczne z zastosowaniem równania Clapeyrona</w:t>
            </w:r>
          </w:p>
        </w:tc>
        <w:tc>
          <w:tcPr>
            <w:tcW w:w="29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55FE10" w14:textId="77777777" w:rsidR="009C7D1A" w:rsidRPr="00F415E9" w:rsidRDefault="009C7D1A" w:rsidP="008F3B11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05008D4C" w14:textId="77777777" w:rsidR="009C7D1A" w:rsidRDefault="009C7D1A" w:rsidP="009C7D1A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wykonuje obliczenia stechiometryczne dotyczące mas molowych, objętości molowych, liczby cząsteczek oraz niestechiometrycznych ilości substratów i produktów </w:t>
            </w:r>
            <w:r>
              <w:rPr>
                <w:sz w:val="18"/>
                <w:szCs w:val="18"/>
                <w:lang w:val="pl-PL"/>
              </w:rPr>
              <w:br/>
            </w:r>
            <w:r w:rsidRPr="00F415E9">
              <w:rPr>
                <w:sz w:val="18"/>
                <w:szCs w:val="18"/>
                <w:lang w:val="pl-PL"/>
              </w:rPr>
              <w:t>(o znacznym stopniu trudności)</w:t>
            </w:r>
          </w:p>
          <w:p w14:paraId="01395C27" w14:textId="77777777" w:rsidR="009C7D1A" w:rsidRDefault="009C7D1A" w:rsidP="009C7D1A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wykonuje obliczenia stechiometryczne z zastosowaniem równania Clapeyrona</w:t>
            </w:r>
            <w:r>
              <w:rPr>
                <w:sz w:val="18"/>
                <w:szCs w:val="18"/>
                <w:lang w:val="pl-PL"/>
              </w:rPr>
              <w:t xml:space="preserve"> </w:t>
            </w:r>
            <w:r w:rsidRPr="00F415E9">
              <w:rPr>
                <w:sz w:val="18"/>
                <w:szCs w:val="18"/>
                <w:lang w:val="pl-PL"/>
              </w:rPr>
              <w:t>(o znacznym stopniu trudności)</w:t>
            </w:r>
          </w:p>
          <w:p w14:paraId="1090F8D9" w14:textId="77777777" w:rsidR="009C7D1A" w:rsidRPr="00137A5D" w:rsidRDefault="009C7D1A" w:rsidP="009C7D1A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wykonuje obliczenia umożliwiające określenie wzorów elementarnych i rzeczywistych związków chemicznych (o znacznym stopniu trudności)</w:t>
            </w:r>
          </w:p>
        </w:tc>
      </w:tr>
    </w:tbl>
    <w:p w14:paraId="3FFD782D" w14:textId="77777777" w:rsidR="009C7D1A" w:rsidRPr="00F415E9" w:rsidRDefault="009C7D1A" w:rsidP="009C7D1A">
      <w:pPr>
        <w:pStyle w:val="Standard"/>
        <w:outlineLvl w:val="0"/>
        <w:rPr>
          <w:sz w:val="18"/>
          <w:szCs w:val="18"/>
          <w:lang w:val="pl-PL"/>
        </w:rPr>
      </w:pPr>
    </w:p>
    <w:p w14:paraId="79F83936" w14:textId="53507DCF" w:rsidR="009C7D1A" w:rsidRPr="00F415E9" w:rsidRDefault="009C7D1A" w:rsidP="009C7D1A">
      <w:pPr>
        <w:pStyle w:val="Standard"/>
        <w:outlineLvl w:val="0"/>
        <w:rPr>
          <w:b/>
          <w:bCs/>
          <w:lang w:val="pl-PL"/>
        </w:rPr>
      </w:pPr>
      <w:r>
        <w:rPr>
          <w:b/>
          <w:bCs/>
          <w:lang w:val="pl-PL"/>
        </w:rPr>
        <w:t>2</w:t>
      </w:r>
      <w:r w:rsidRPr="00F415E9">
        <w:rPr>
          <w:b/>
          <w:bCs/>
          <w:lang w:val="pl-PL"/>
        </w:rPr>
        <w:t>. Roztwory</w:t>
      </w:r>
    </w:p>
    <w:p w14:paraId="42B7D37D" w14:textId="77777777" w:rsidR="009C7D1A" w:rsidRPr="00F415E9" w:rsidRDefault="009C7D1A" w:rsidP="009C7D1A">
      <w:pPr>
        <w:pStyle w:val="Standard"/>
        <w:rPr>
          <w:sz w:val="12"/>
          <w:szCs w:val="12"/>
          <w:lang w:val="pl-PL"/>
        </w:rPr>
      </w:pPr>
    </w:p>
    <w:tbl>
      <w:tblPr>
        <w:tblW w:w="14611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2"/>
        <w:gridCol w:w="2922"/>
        <w:gridCol w:w="2922"/>
        <w:gridCol w:w="2922"/>
        <w:gridCol w:w="2923"/>
      </w:tblGrid>
      <w:tr w:rsidR="009C7D1A" w:rsidRPr="00F415E9" w14:paraId="2A7D68F1" w14:textId="77777777" w:rsidTr="008F3B11"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393A74" w14:textId="77777777" w:rsidR="009C7D1A" w:rsidRPr="00F415E9" w:rsidRDefault="009C7D1A" w:rsidP="008F3B11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dopuszczająca</w:t>
            </w:r>
          </w:p>
          <w:p w14:paraId="2B843807" w14:textId="77777777" w:rsidR="009C7D1A" w:rsidRPr="00F415E9" w:rsidRDefault="009C7D1A" w:rsidP="008F3B11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662DC0" w14:textId="77777777" w:rsidR="009C7D1A" w:rsidRPr="00F415E9" w:rsidRDefault="009C7D1A" w:rsidP="008F3B11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dostateczna</w:t>
            </w:r>
          </w:p>
          <w:p w14:paraId="0CF5E3FD" w14:textId="77777777" w:rsidR="009C7D1A" w:rsidRPr="00F415E9" w:rsidRDefault="009C7D1A" w:rsidP="008F3B11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380E17" w14:textId="77777777" w:rsidR="009C7D1A" w:rsidRPr="00F415E9" w:rsidRDefault="009C7D1A" w:rsidP="008F3B11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dobra</w:t>
            </w:r>
          </w:p>
          <w:p w14:paraId="11817681" w14:textId="77777777" w:rsidR="009C7D1A" w:rsidRPr="00F415E9" w:rsidRDefault="009C7D1A" w:rsidP="008F3B11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ABE6CA" w14:textId="77777777" w:rsidR="009C7D1A" w:rsidRPr="00F415E9" w:rsidRDefault="009C7D1A" w:rsidP="008F3B11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bardzo dobra</w:t>
            </w:r>
          </w:p>
          <w:p w14:paraId="13C1A881" w14:textId="77777777" w:rsidR="009C7D1A" w:rsidRPr="00F415E9" w:rsidRDefault="009C7D1A" w:rsidP="008F3B11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 + 4]</w:t>
            </w:r>
          </w:p>
        </w:tc>
        <w:tc>
          <w:tcPr>
            <w:tcW w:w="2923" w:type="dxa"/>
            <w:shd w:val="clear" w:color="auto" w:fill="F1E8F8"/>
          </w:tcPr>
          <w:p w14:paraId="076A1D88" w14:textId="77777777" w:rsidR="009C7D1A" w:rsidRPr="00FB357C" w:rsidRDefault="009C7D1A" w:rsidP="008F3B11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 xml:space="preserve">Ocena </w:t>
            </w:r>
            <w:r>
              <w:rPr>
                <w:b/>
                <w:bCs/>
                <w:sz w:val="18"/>
                <w:szCs w:val="18"/>
                <w:lang w:val="pl-PL"/>
              </w:rPr>
              <w:t>celująca</w:t>
            </w:r>
          </w:p>
          <w:p w14:paraId="0CFB9485" w14:textId="77777777" w:rsidR="009C7D1A" w:rsidRPr="00F415E9" w:rsidRDefault="009C7D1A" w:rsidP="008F3B11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 + 2 + 3 + 4</w:t>
            </w:r>
            <w:r>
              <w:rPr>
                <w:b/>
                <w:bCs/>
                <w:sz w:val="18"/>
                <w:szCs w:val="18"/>
                <w:lang w:val="pl-PL"/>
              </w:rPr>
              <w:t xml:space="preserve"> + 5</w:t>
            </w:r>
            <w:r w:rsidRPr="00FB357C">
              <w:rPr>
                <w:b/>
                <w:bCs/>
                <w:sz w:val="18"/>
                <w:szCs w:val="18"/>
                <w:lang w:val="pl-PL"/>
              </w:rPr>
              <w:t>]</w:t>
            </w:r>
          </w:p>
        </w:tc>
      </w:tr>
      <w:tr w:rsidR="009C7D1A" w:rsidRPr="00F415E9" w14:paraId="61D0E1EA" w14:textId="77777777" w:rsidTr="008F3B11"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2FA8FD" w14:textId="77777777" w:rsidR="009C7D1A" w:rsidRPr="00F415E9" w:rsidRDefault="009C7D1A" w:rsidP="008F3B11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4772B7AB" w14:textId="77777777" w:rsidR="009C7D1A" w:rsidRPr="00F415E9" w:rsidRDefault="009C7D1A" w:rsidP="009C7D1A">
            <w:pPr>
              <w:pStyle w:val="TableContents"/>
              <w:numPr>
                <w:ilvl w:val="0"/>
                <w:numId w:val="29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definiuje pojęcia: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roztwór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lastRenderedPageBreak/>
              <w:t xml:space="preserve">mieszanina jednorodna 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>(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homogeniczna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>)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mieszanina niejednorodna 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>(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heterogeniczna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>)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rozpuszczalnik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substancja rozpuszczana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roztwór właściwy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zawiesina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roztwór nasycony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roztwór nienasycony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roztwór przesycony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rozpuszczanie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rozpuszczalność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krystalizacja</w:t>
            </w:r>
          </w:p>
          <w:p w14:paraId="16FCF916" w14:textId="77777777" w:rsidR="009C7D1A" w:rsidRPr="00F415E9" w:rsidRDefault="009C7D1A" w:rsidP="009C7D1A">
            <w:pPr>
              <w:pStyle w:val="TableContents"/>
              <w:numPr>
                <w:ilvl w:val="0"/>
                <w:numId w:val="2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wymienia metody rozdzielania na składniki mieszanin niejednorodnych i jednorodnych </w:t>
            </w:r>
          </w:p>
          <w:p w14:paraId="01EC6BEE" w14:textId="77777777" w:rsidR="009C7D1A" w:rsidRPr="00F415E9" w:rsidRDefault="009C7D1A" w:rsidP="009C7D1A">
            <w:pPr>
              <w:pStyle w:val="TableContents"/>
              <w:numPr>
                <w:ilvl w:val="0"/>
                <w:numId w:val="2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sporządza wodne roztwory substancji</w:t>
            </w:r>
          </w:p>
          <w:p w14:paraId="65F54002" w14:textId="77777777" w:rsidR="009C7D1A" w:rsidRPr="00F415E9" w:rsidRDefault="009C7D1A" w:rsidP="009C7D1A">
            <w:pPr>
              <w:pStyle w:val="TableContents"/>
              <w:numPr>
                <w:ilvl w:val="0"/>
                <w:numId w:val="2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czynniki przyspieszające rozpuszczanie substancji w wodzie</w:t>
            </w:r>
          </w:p>
          <w:p w14:paraId="0CA56F90" w14:textId="77777777" w:rsidR="009C7D1A" w:rsidRPr="00F415E9" w:rsidRDefault="009C7D1A" w:rsidP="009C7D1A">
            <w:pPr>
              <w:pStyle w:val="TableContents"/>
              <w:numPr>
                <w:ilvl w:val="0"/>
                <w:numId w:val="2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przykłady roztworów znanych z życia codziennego</w:t>
            </w:r>
          </w:p>
          <w:p w14:paraId="41B5A1D5" w14:textId="77777777" w:rsidR="009C7D1A" w:rsidRPr="00F415E9" w:rsidRDefault="009C7D1A" w:rsidP="009C7D1A">
            <w:pPr>
              <w:pStyle w:val="TableContents"/>
              <w:numPr>
                <w:ilvl w:val="0"/>
                <w:numId w:val="29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definiuje pojęcia: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koloid </w:t>
            </w:r>
            <w:r w:rsidRPr="00FA3478">
              <w:rPr>
                <w:rFonts w:cs="Times New Roman"/>
                <w:sz w:val="18"/>
                <w:szCs w:val="18"/>
                <w:lang w:val="pl-PL"/>
              </w:rPr>
              <w:t>(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zol</w:t>
            </w:r>
            <w:r w:rsidRPr="00FA3478">
              <w:rPr>
                <w:rFonts w:cs="Times New Roman"/>
                <w:sz w:val="18"/>
                <w:szCs w:val="18"/>
                <w:lang w:val="pl-PL"/>
              </w:rPr>
              <w:t>)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żel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koagulacja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peptyzacja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denaturacja</w:t>
            </w:r>
          </w:p>
          <w:p w14:paraId="700E3CE5" w14:textId="77777777" w:rsidR="009C7D1A" w:rsidRPr="00137A5D" w:rsidRDefault="009C7D1A" w:rsidP="009C7D1A">
            <w:pPr>
              <w:pStyle w:val="TableContents"/>
              <w:numPr>
                <w:ilvl w:val="0"/>
                <w:numId w:val="2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137A5D">
              <w:rPr>
                <w:rFonts w:cs="Times New Roman"/>
                <w:sz w:val="18"/>
                <w:szCs w:val="18"/>
                <w:lang w:val="pl-PL"/>
              </w:rPr>
              <w:t>wymienia różnice we właściwościach roztworów właściwych, koloidów i zawiesin</w:t>
            </w:r>
          </w:p>
          <w:p w14:paraId="6D431932" w14:textId="77777777" w:rsidR="009C7D1A" w:rsidRPr="00F415E9" w:rsidRDefault="009C7D1A" w:rsidP="009C7D1A">
            <w:pPr>
              <w:pStyle w:val="TableContents"/>
              <w:numPr>
                <w:ilvl w:val="0"/>
                <w:numId w:val="2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odczytuje z wykresu rozpuszczalności informacje na temat wybranej substancji</w:t>
            </w:r>
          </w:p>
          <w:p w14:paraId="422A84AE" w14:textId="77777777" w:rsidR="009C7D1A" w:rsidRPr="00F415E9" w:rsidRDefault="009C7D1A" w:rsidP="009C7D1A">
            <w:pPr>
              <w:pStyle w:val="TableContents"/>
              <w:numPr>
                <w:ilvl w:val="0"/>
                <w:numId w:val="2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definiuje pojęcia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stężenie procentowe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i 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stężenie molowe</w:t>
            </w:r>
          </w:p>
          <w:p w14:paraId="7430E83D" w14:textId="77777777" w:rsidR="009C7D1A" w:rsidRPr="00F415E9" w:rsidRDefault="009C7D1A" w:rsidP="009C7D1A">
            <w:pPr>
              <w:pStyle w:val="TableContents"/>
              <w:numPr>
                <w:ilvl w:val="0"/>
                <w:numId w:val="2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wykonuje proste obliczenia związane z pojęciami </w:t>
            </w:r>
            <w:r w:rsidRPr="00FA3478">
              <w:rPr>
                <w:rFonts w:cs="Times New Roman"/>
                <w:i/>
                <w:sz w:val="18"/>
                <w:szCs w:val="18"/>
                <w:lang w:val="pl-PL"/>
              </w:rPr>
              <w:t>stężenie procentowe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i </w:t>
            </w:r>
            <w:r w:rsidRPr="00FA3478">
              <w:rPr>
                <w:rFonts w:cs="Times New Roman"/>
                <w:i/>
                <w:sz w:val="18"/>
                <w:szCs w:val="18"/>
                <w:lang w:val="pl-PL"/>
              </w:rPr>
              <w:t>stężenie molowe</w:t>
            </w: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4A74FB" w14:textId="77777777" w:rsidR="009C7D1A" w:rsidRPr="00F415E9" w:rsidRDefault="009C7D1A" w:rsidP="008F3B11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2A768EBC" w14:textId="77777777" w:rsidR="009C7D1A" w:rsidRPr="00F415E9" w:rsidRDefault="009C7D1A" w:rsidP="009C7D1A">
            <w:pPr>
              <w:pStyle w:val="TableContents"/>
              <w:numPr>
                <w:ilvl w:val="0"/>
                <w:numId w:val="30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 pojęcia: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koloid 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>(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zol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>)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żel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lastRenderedPageBreak/>
              <w:t>koagulacja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 peptyzacja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denaturacja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koloid liofobowy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koloid liofilowy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efekt </w:t>
            </w:r>
            <w:proofErr w:type="spellStart"/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Tyndalla</w:t>
            </w:r>
            <w:proofErr w:type="spellEnd"/>
          </w:p>
          <w:p w14:paraId="214E9C10" w14:textId="77777777" w:rsidR="009C7D1A" w:rsidRPr="00F415E9" w:rsidRDefault="009C7D1A" w:rsidP="009C7D1A">
            <w:pPr>
              <w:pStyle w:val="TableContents"/>
              <w:numPr>
                <w:ilvl w:val="0"/>
                <w:numId w:val="3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wymienia przykłady roztworów </w:t>
            </w:r>
            <w:r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o różnym stanie skupienia rozpuszczalnika i substancji rozpuszczanej</w:t>
            </w:r>
          </w:p>
          <w:p w14:paraId="5FC5DC84" w14:textId="77777777" w:rsidR="009C7D1A" w:rsidRPr="00F415E9" w:rsidRDefault="009C7D1A" w:rsidP="009C7D1A">
            <w:pPr>
              <w:pStyle w:val="TableContents"/>
              <w:numPr>
                <w:ilvl w:val="0"/>
                <w:numId w:val="3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omawia sposoby rozdzielania roztworów właściwych (substancji stałych w cieczach, cieczy </w:t>
            </w:r>
            <w:r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w cieczach) na składniki</w:t>
            </w:r>
          </w:p>
          <w:p w14:paraId="44A99177" w14:textId="77777777" w:rsidR="009C7D1A" w:rsidRPr="00F415E9" w:rsidRDefault="009C7D1A" w:rsidP="009C7D1A">
            <w:pPr>
              <w:pStyle w:val="TableContents"/>
              <w:numPr>
                <w:ilvl w:val="0"/>
                <w:numId w:val="3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zastosowania koloidów</w:t>
            </w:r>
          </w:p>
          <w:p w14:paraId="383E5015" w14:textId="77777777" w:rsidR="009C7D1A" w:rsidRPr="00F415E9" w:rsidRDefault="009C7D1A" w:rsidP="009C7D1A">
            <w:pPr>
              <w:pStyle w:val="TableContents"/>
              <w:numPr>
                <w:ilvl w:val="0"/>
                <w:numId w:val="3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 mechanizm rozpuszczania substancji w wodzie</w:t>
            </w:r>
          </w:p>
          <w:p w14:paraId="499304E7" w14:textId="77777777" w:rsidR="009C7D1A" w:rsidRPr="00F415E9" w:rsidRDefault="009C7D1A" w:rsidP="009C7D1A">
            <w:pPr>
              <w:pStyle w:val="TableContents"/>
              <w:numPr>
                <w:ilvl w:val="0"/>
                <w:numId w:val="3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 różnicę między rozpuszczaniem a roztwarzaniem</w:t>
            </w:r>
          </w:p>
          <w:p w14:paraId="282FF281" w14:textId="77777777" w:rsidR="009C7D1A" w:rsidRPr="00F415E9" w:rsidRDefault="009C7D1A" w:rsidP="009C7D1A">
            <w:pPr>
              <w:pStyle w:val="TableContents"/>
              <w:numPr>
                <w:ilvl w:val="0"/>
                <w:numId w:val="3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 różnicę między rozpuszczalnością a szybkością rozpuszczania substancji</w:t>
            </w:r>
          </w:p>
          <w:p w14:paraId="5276F782" w14:textId="77777777" w:rsidR="009C7D1A" w:rsidRPr="00F415E9" w:rsidRDefault="009C7D1A" w:rsidP="009C7D1A">
            <w:pPr>
              <w:pStyle w:val="TableContents"/>
              <w:numPr>
                <w:ilvl w:val="0"/>
                <w:numId w:val="3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sprawdza doświadczalnie wpływ różnych czynników na szybkość rozpuszczania substancji</w:t>
            </w:r>
          </w:p>
          <w:p w14:paraId="39021C5B" w14:textId="77777777" w:rsidR="009C7D1A" w:rsidRPr="00F415E9" w:rsidRDefault="009C7D1A" w:rsidP="009C7D1A">
            <w:pPr>
              <w:pStyle w:val="TableContents"/>
              <w:numPr>
                <w:ilvl w:val="0"/>
                <w:numId w:val="3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odczytuje z wykresów rozpuszczalności informacje na temat różnych substancji</w:t>
            </w:r>
          </w:p>
          <w:p w14:paraId="210698A4" w14:textId="77777777" w:rsidR="009C7D1A" w:rsidRPr="00F415E9" w:rsidRDefault="009C7D1A" w:rsidP="009C7D1A">
            <w:pPr>
              <w:pStyle w:val="TableContents"/>
              <w:numPr>
                <w:ilvl w:val="0"/>
                <w:numId w:val="3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 </w:t>
            </w:r>
            <w:r>
              <w:rPr>
                <w:rFonts w:cs="Times New Roman"/>
                <w:sz w:val="18"/>
                <w:szCs w:val="18"/>
                <w:lang w:val="pl-PL"/>
              </w:rPr>
              <w:t>proces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krystalizacji</w:t>
            </w:r>
          </w:p>
          <w:p w14:paraId="151A8D4B" w14:textId="77777777" w:rsidR="009C7D1A" w:rsidRPr="00F415E9" w:rsidRDefault="009C7D1A" w:rsidP="009C7D1A">
            <w:pPr>
              <w:pStyle w:val="TableContents"/>
              <w:numPr>
                <w:ilvl w:val="0"/>
                <w:numId w:val="3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projektuje doświadczenie chemiczne mające na celu wyhodowanie kryształów wybranej substancji</w:t>
            </w:r>
          </w:p>
          <w:p w14:paraId="36AB3530" w14:textId="77777777" w:rsidR="009C7D1A" w:rsidRPr="00F415E9" w:rsidRDefault="009C7D1A" w:rsidP="009C7D1A">
            <w:pPr>
              <w:pStyle w:val="TableContents"/>
              <w:numPr>
                <w:ilvl w:val="0"/>
                <w:numId w:val="3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wykonuje obliczenia związane </w:t>
            </w:r>
            <w:r>
              <w:rPr>
                <w:sz w:val="18"/>
                <w:szCs w:val="18"/>
                <w:lang w:val="pl-PL"/>
              </w:rPr>
              <w:br/>
            </w:r>
            <w:r w:rsidRPr="00F415E9">
              <w:rPr>
                <w:sz w:val="18"/>
                <w:szCs w:val="18"/>
                <w:lang w:val="pl-PL"/>
              </w:rPr>
              <w:t>z pojęciami</w:t>
            </w:r>
            <w:r>
              <w:rPr>
                <w:sz w:val="18"/>
                <w:szCs w:val="18"/>
                <w:lang w:val="pl-PL"/>
              </w:rPr>
              <w:t>:</w:t>
            </w:r>
            <w:r w:rsidRPr="00F415E9">
              <w:rPr>
                <w:sz w:val="18"/>
                <w:szCs w:val="18"/>
                <w:lang w:val="pl-PL"/>
              </w:rPr>
              <w:t xml:space="preserve"> </w:t>
            </w:r>
            <w:r w:rsidRPr="00FA3478">
              <w:rPr>
                <w:rFonts w:cs="Times New Roman"/>
                <w:i/>
                <w:sz w:val="18"/>
                <w:szCs w:val="18"/>
                <w:lang w:val="pl-PL"/>
              </w:rPr>
              <w:t>stężenie procentowe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i </w:t>
            </w:r>
            <w:r w:rsidRPr="00FA3478">
              <w:rPr>
                <w:rFonts w:cs="Times New Roman"/>
                <w:i/>
                <w:sz w:val="18"/>
                <w:szCs w:val="18"/>
                <w:lang w:val="pl-PL"/>
              </w:rPr>
              <w:t>stężenie molowe</w:t>
            </w: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243C17" w14:textId="77777777" w:rsidR="009C7D1A" w:rsidRPr="00F415E9" w:rsidRDefault="009C7D1A" w:rsidP="008F3B11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46222D66" w14:textId="77777777" w:rsidR="009C7D1A" w:rsidRPr="00F415E9" w:rsidRDefault="009C7D1A" w:rsidP="009C7D1A">
            <w:pPr>
              <w:pStyle w:val="TableContents"/>
              <w:numPr>
                <w:ilvl w:val="0"/>
                <w:numId w:val="3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dokonuje podziału roztworów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(ze</w:t>
            </w:r>
            <w:r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względu na rozmiary cząstek substancji rozpuszczonej) na roztwory właściwe, zawiesiny </w:t>
            </w:r>
            <w:r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i koloidy</w:t>
            </w:r>
          </w:p>
          <w:p w14:paraId="2834833D" w14:textId="77777777" w:rsidR="009C7D1A" w:rsidRPr="00F415E9" w:rsidRDefault="009C7D1A" w:rsidP="009C7D1A">
            <w:pPr>
              <w:pStyle w:val="TableContents"/>
              <w:numPr>
                <w:ilvl w:val="0"/>
                <w:numId w:val="3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projektuje doświadczenie chemiczne pozwalające rozdzielić mieszaninę niejednorodną (substancji stałych w cieczach) na</w:t>
            </w:r>
            <w:r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składniki</w:t>
            </w:r>
          </w:p>
          <w:p w14:paraId="019B8532" w14:textId="77777777" w:rsidR="009C7D1A" w:rsidRPr="00F415E9" w:rsidRDefault="009C7D1A" w:rsidP="009C7D1A">
            <w:pPr>
              <w:pStyle w:val="TableContents"/>
              <w:numPr>
                <w:ilvl w:val="0"/>
                <w:numId w:val="3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analizuje wykresy rozpuszczalności różnych substancji</w:t>
            </w:r>
          </w:p>
          <w:p w14:paraId="46516DF6" w14:textId="77777777" w:rsidR="009C7D1A" w:rsidRPr="00F415E9" w:rsidRDefault="009C7D1A" w:rsidP="009C7D1A">
            <w:pPr>
              <w:pStyle w:val="TableContents"/>
              <w:numPr>
                <w:ilvl w:val="0"/>
                <w:numId w:val="3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wyjaśnia, w jaki sposób można otrzymać układy koloidalne (kondensacja, dyspersja)</w:t>
            </w:r>
          </w:p>
          <w:p w14:paraId="3CF442F2" w14:textId="77777777" w:rsidR="009C7D1A" w:rsidRPr="00F415E9" w:rsidRDefault="009C7D1A" w:rsidP="009C7D1A">
            <w:pPr>
              <w:pStyle w:val="TableContents"/>
              <w:numPr>
                <w:ilvl w:val="0"/>
                <w:numId w:val="3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sporządza roztwór nasycony </w:t>
            </w:r>
            <w:r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i nienasycony wybranej substancji w określonej temperaturze, korzystając z wykresu rozpuszczalności tej substancji</w:t>
            </w:r>
          </w:p>
          <w:p w14:paraId="01B91549" w14:textId="77777777" w:rsidR="009C7D1A" w:rsidRPr="00F415E9" w:rsidRDefault="009C7D1A" w:rsidP="009C7D1A">
            <w:pPr>
              <w:pStyle w:val="TableContents"/>
              <w:numPr>
                <w:ilvl w:val="0"/>
                <w:numId w:val="3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wymienia zasady postępowania podczas sporządzania roztworów </w:t>
            </w:r>
            <w:r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o określonym stężeniu procentowym lub molowym</w:t>
            </w:r>
          </w:p>
          <w:p w14:paraId="34723D0E" w14:textId="77777777" w:rsidR="009C7D1A" w:rsidRPr="00F415E9" w:rsidRDefault="009C7D1A" w:rsidP="009C7D1A">
            <w:pPr>
              <w:pStyle w:val="TableContents"/>
              <w:numPr>
                <w:ilvl w:val="0"/>
                <w:numId w:val="3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wykonuje obliczenia związane </w:t>
            </w:r>
            <w:r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z pojęciami </w:t>
            </w:r>
            <w:r w:rsidRPr="00FA3478">
              <w:rPr>
                <w:rFonts w:cs="Times New Roman"/>
                <w:i/>
                <w:sz w:val="18"/>
                <w:szCs w:val="18"/>
                <w:lang w:val="pl-PL"/>
              </w:rPr>
              <w:t>stężenie procentowe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i </w:t>
            </w:r>
            <w:r w:rsidRPr="00FA3478">
              <w:rPr>
                <w:rFonts w:cs="Times New Roman"/>
                <w:i/>
                <w:sz w:val="18"/>
                <w:szCs w:val="18"/>
                <w:lang w:val="pl-PL"/>
              </w:rPr>
              <w:t>stężenie molowe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, z uwzględnieniem gęstości roztworu</w:t>
            </w: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D0A06" w14:textId="77777777" w:rsidR="009C7D1A" w:rsidRPr="00F415E9" w:rsidRDefault="009C7D1A" w:rsidP="008F3B11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2C963AAF" w14:textId="77777777" w:rsidR="009C7D1A" w:rsidRPr="00F415E9" w:rsidRDefault="009C7D1A" w:rsidP="009C7D1A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wymienia przykłady substancji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tworzących układy koloidalne przez kondensację lub dyspersję</w:t>
            </w:r>
          </w:p>
          <w:p w14:paraId="1A560F63" w14:textId="77777777" w:rsidR="009C7D1A" w:rsidRPr="00F415E9" w:rsidRDefault="009C7D1A" w:rsidP="009C7D1A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sposoby otrzymywania roztworów nasyconych z roztworów nienasyconych i odwrotnie, korzystając z wykresów rozpuszczalności substancji</w:t>
            </w:r>
          </w:p>
          <w:p w14:paraId="72990B33" w14:textId="77777777" w:rsidR="009C7D1A" w:rsidRDefault="009C7D1A" w:rsidP="009C7D1A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oblicza stężenie procentowe lub molowe roztworu otrzymanego przez zmieszanie dwóch roztworów o różnych stężeniach </w:t>
            </w:r>
          </w:p>
          <w:p w14:paraId="744F933E" w14:textId="77777777" w:rsidR="009C7D1A" w:rsidRPr="00F415E9" w:rsidRDefault="009C7D1A" w:rsidP="009C7D1A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oblicza stężenia procentowe roztworów hydratów</w:t>
            </w:r>
          </w:p>
          <w:p w14:paraId="2BD0AB22" w14:textId="77777777" w:rsidR="009C7D1A" w:rsidRPr="00137A5D" w:rsidRDefault="009C7D1A" w:rsidP="009C7D1A">
            <w:pPr>
              <w:pStyle w:val="TableContents"/>
              <w:numPr>
                <w:ilvl w:val="0"/>
                <w:numId w:val="31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przelicza stężenia procentowe </w:t>
            </w:r>
            <w:r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i molowe roztworów </w:t>
            </w:r>
          </w:p>
          <w:p w14:paraId="7F4209B2" w14:textId="77777777" w:rsidR="009C7D1A" w:rsidRDefault="009C7D1A" w:rsidP="009C7D1A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Koagulacja białka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oraz określa właściwości roztworu białka jaja </w:t>
            </w:r>
          </w:p>
          <w:p w14:paraId="237AE368" w14:textId="77777777" w:rsidR="009C7D1A" w:rsidRPr="00F415E9" w:rsidRDefault="009C7D1A" w:rsidP="009C7D1A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Badanie</w:t>
            </w:r>
            <w:r>
              <w:rPr>
                <w:rFonts w:cs="Times New Roman"/>
                <w:i/>
                <w:sz w:val="18"/>
                <w:szCs w:val="18"/>
                <w:lang w:val="pl-PL"/>
              </w:rPr>
              <w:t xml:space="preserve"> wpływu rozpuszczalnika na rozpuszczanie się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chlorku sodu</w:t>
            </w:r>
            <w:r w:rsidRPr="007B2CF7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oraz określa, od</w:t>
            </w:r>
            <w:r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czego zależy rozpuszczalność substancji</w:t>
            </w:r>
          </w:p>
          <w:p w14:paraId="3C72DC6E" w14:textId="77777777" w:rsidR="009C7D1A" w:rsidRPr="00191B40" w:rsidRDefault="009C7D1A" w:rsidP="009C7D1A">
            <w:pPr>
              <w:pStyle w:val="TableContents"/>
              <w:numPr>
                <w:ilvl w:val="0"/>
                <w:numId w:val="3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Badanie wpływu temperatury na rozpuszczalność gazów w wodzie</w:t>
            </w:r>
            <w:r>
              <w:rPr>
                <w:rFonts w:cs="Times New Roman"/>
                <w:sz w:val="18"/>
                <w:szCs w:val="18"/>
                <w:lang w:val="pl-PL"/>
              </w:rPr>
              <w:t>, podaje obserwacje, formułuje wniosek, zapisuje równania zachodzących reakcji chemicznych</w:t>
            </w:r>
          </w:p>
        </w:tc>
        <w:tc>
          <w:tcPr>
            <w:tcW w:w="2923" w:type="dxa"/>
          </w:tcPr>
          <w:p w14:paraId="1D7F4506" w14:textId="77777777" w:rsidR="009C7D1A" w:rsidRPr="00F415E9" w:rsidRDefault="009C7D1A" w:rsidP="008F3B11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3687C196" w14:textId="77777777" w:rsidR="009C7D1A" w:rsidRPr="00191B40" w:rsidRDefault="009C7D1A" w:rsidP="009C7D1A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lastRenderedPageBreak/>
              <w:t>Rozdzielanie barwników roślinnych metodą chromatografii</w:t>
            </w:r>
            <w:r>
              <w:rPr>
                <w:rFonts w:cs="Times New Roman"/>
                <w:sz w:val="18"/>
                <w:szCs w:val="18"/>
                <w:lang w:val="pl-PL"/>
              </w:rPr>
              <w:t>, podaje obserwacje, formułuje wniosek, zapisuje równania zachodzących reakcji chemicznych</w:t>
            </w:r>
          </w:p>
          <w:p w14:paraId="111A5922" w14:textId="77777777" w:rsidR="009C7D1A" w:rsidRDefault="009C7D1A" w:rsidP="009C7D1A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Ekstrakcja jodu z </w:t>
            </w:r>
            <w:r>
              <w:rPr>
                <w:rFonts w:cs="Times New Roman"/>
                <w:i/>
                <w:sz w:val="18"/>
                <w:szCs w:val="18"/>
                <w:lang w:val="pl-PL"/>
              </w:rPr>
              <w:t xml:space="preserve">wodnego roztworu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jodku potasu</w:t>
            </w:r>
            <w:r>
              <w:rPr>
                <w:rFonts w:cs="Times New Roman"/>
                <w:sz w:val="18"/>
                <w:szCs w:val="18"/>
                <w:lang w:val="pl-PL"/>
              </w:rPr>
              <w:t>, podaje obserwacje, formułuje wniosek, zapisuje równania zachodzących reakcji chemicznych</w:t>
            </w:r>
          </w:p>
          <w:p w14:paraId="3ADA2553" w14:textId="77777777" w:rsidR="009C7D1A" w:rsidRDefault="009C7D1A" w:rsidP="009C7D1A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i przeprowadza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Obserwacja wiązki światła przechodzącej przez roztwór właściwy i zo</w:t>
            </w:r>
            <w:r>
              <w:rPr>
                <w:rFonts w:cs="Times New Roman"/>
                <w:i/>
                <w:sz w:val="18"/>
                <w:szCs w:val="18"/>
                <w:lang w:val="pl-PL"/>
              </w:rPr>
              <w:t>l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pl-PL"/>
              </w:rPr>
              <w:t>, podaje obserwacje, formułuje wniosek, zapisuje równania zachodzących reakcji chemicznych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</w:p>
          <w:p w14:paraId="5DD6AEED" w14:textId="77777777" w:rsidR="009C7D1A" w:rsidRPr="00F415E9" w:rsidRDefault="009C7D1A" w:rsidP="009C7D1A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przelicza zawartość substancji </w:t>
            </w:r>
            <w:r>
              <w:rPr>
                <w:sz w:val="18"/>
                <w:szCs w:val="18"/>
                <w:lang w:val="pl-PL"/>
              </w:rPr>
              <w:br/>
            </w:r>
            <w:r w:rsidRPr="00F415E9">
              <w:rPr>
                <w:sz w:val="18"/>
                <w:szCs w:val="18"/>
                <w:lang w:val="pl-PL"/>
              </w:rPr>
              <w:t xml:space="preserve">w roztworze wyrażoną za pomocą stężenia procentowego na stężenia </w:t>
            </w:r>
            <w:r>
              <w:rPr>
                <w:sz w:val="18"/>
                <w:szCs w:val="18"/>
                <w:lang w:val="pl-PL"/>
              </w:rPr>
              <w:br/>
            </w:r>
            <w:r w:rsidRPr="00F415E9">
              <w:rPr>
                <w:sz w:val="18"/>
                <w:szCs w:val="18"/>
                <w:lang w:val="pl-PL"/>
              </w:rPr>
              <w:t xml:space="preserve">w </w:t>
            </w:r>
            <w:proofErr w:type="spellStart"/>
            <w:r w:rsidRPr="00F415E9">
              <w:rPr>
                <w:sz w:val="18"/>
                <w:szCs w:val="18"/>
                <w:lang w:val="pl-PL"/>
              </w:rPr>
              <w:t>ppm</w:t>
            </w:r>
            <w:proofErr w:type="spellEnd"/>
            <w:r w:rsidRPr="00F415E9">
              <w:rPr>
                <w:sz w:val="18"/>
                <w:szCs w:val="18"/>
                <w:lang w:val="pl-PL"/>
              </w:rPr>
              <w:t xml:space="preserve"> i </w:t>
            </w:r>
            <w:proofErr w:type="spellStart"/>
            <w:r w:rsidRPr="00F415E9">
              <w:rPr>
                <w:sz w:val="18"/>
                <w:szCs w:val="18"/>
                <w:lang w:val="pl-PL"/>
              </w:rPr>
              <w:t>ppb</w:t>
            </w:r>
            <w:proofErr w:type="spellEnd"/>
            <w:r w:rsidRPr="00F415E9">
              <w:rPr>
                <w:sz w:val="18"/>
                <w:szCs w:val="18"/>
                <w:lang w:val="pl-PL"/>
              </w:rPr>
              <w:t xml:space="preserve"> oraz podaje zastosowania tych jednostek</w:t>
            </w:r>
          </w:p>
          <w:p w14:paraId="1001A8C5" w14:textId="77777777" w:rsidR="009C7D1A" w:rsidRDefault="009C7D1A" w:rsidP="009C7D1A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wykonuje odpowiednie obliczenia chemiczne, a następnie sporządza roztwory o określonym stężeniu procentowym i molowym, zachowując poprawną kolejność wykonywanych czynności</w:t>
            </w:r>
          </w:p>
          <w:p w14:paraId="2AB44BE9" w14:textId="77777777" w:rsidR="009C7D1A" w:rsidRPr="00F415E9" w:rsidRDefault="009C7D1A" w:rsidP="009C7D1A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 xml:space="preserve">wykonuje obliczenia dotyczące stężeń procentowych i molowych </w:t>
            </w:r>
            <w:proofErr w:type="spellStart"/>
            <w:r>
              <w:rPr>
                <w:rFonts w:cs="Times New Roman"/>
                <w:sz w:val="18"/>
                <w:szCs w:val="18"/>
                <w:lang w:val="pl-PL"/>
              </w:rPr>
              <w:t>wymagajce</w:t>
            </w:r>
            <w:proofErr w:type="spellEnd"/>
            <w:r>
              <w:rPr>
                <w:rFonts w:cs="Times New Roman"/>
                <w:sz w:val="18"/>
                <w:szCs w:val="18"/>
                <w:lang w:val="pl-PL"/>
              </w:rPr>
              <w:t xml:space="preserve"> przekształcania wzorów </w:t>
            </w:r>
            <w:r>
              <w:rPr>
                <w:rFonts w:cs="Times New Roman"/>
                <w:sz w:val="18"/>
                <w:szCs w:val="18"/>
                <w:lang w:val="pl-PL"/>
              </w:rPr>
              <w:br/>
              <w:t>i przeliczania jednostek</w:t>
            </w:r>
          </w:p>
        </w:tc>
      </w:tr>
    </w:tbl>
    <w:p w14:paraId="2577B7A9" w14:textId="77777777" w:rsidR="009C7D1A" w:rsidRPr="00843755" w:rsidRDefault="009C7D1A" w:rsidP="009C7D1A">
      <w:pPr>
        <w:spacing w:before="240"/>
        <w:outlineLvl w:val="0"/>
        <w:rPr>
          <w:sz w:val="18"/>
          <w:szCs w:val="18"/>
          <w:lang w:val="pl-PL"/>
        </w:rPr>
      </w:pPr>
    </w:p>
    <w:p w14:paraId="10F0F61D" w14:textId="77777777" w:rsidR="009C7D1A" w:rsidRDefault="009C7D1A" w:rsidP="0040376E">
      <w:pPr>
        <w:pStyle w:val="Standard"/>
        <w:rPr>
          <w:b/>
          <w:lang w:val="pl-PL"/>
        </w:rPr>
      </w:pPr>
    </w:p>
    <w:p w14:paraId="4171C31D" w14:textId="77777777" w:rsidR="003472BB" w:rsidRDefault="003472BB" w:rsidP="00C2032C">
      <w:pPr>
        <w:rPr>
          <w:sz w:val="18"/>
          <w:szCs w:val="18"/>
          <w:lang w:val="pl-PL"/>
        </w:rPr>
        <w:sectPr w:rsidR="003472BB" w:rsidSect="00640FE0">
          <w:footerReference w:type="default" r:id="rId8"/>
          <w:pgSz w:w="16838" w:h="11906" w:orient="landscape"/>
          <w:pgMar w:top="1418" w:right="1418" w:bottom="1134" w:left="1418" w:header="709" w:footer="709" w:gutter="0"/>
          <w:pgNumType w:start="1"/>
          <w:cols w:space="708"/>
        </w:sectPr>
      </w:pPr>
    </w:p>
    <w:p w14:paraId="4456F7C4" w14:textId="01F41126" w:rsidR="00C2032C" w:rsidRPr="00F415E9" w:rsidRDefault="009C7D1A" w:rsidP="00C2032C">
      <w:pPr>
        <w:outlineLvl w:val="0"/>
        <w:rPr>
          <w:b/>
          <w:bCs/>
          <w:lang w:val="pl-PL"/>
        </w:rPr>
      </w:pPr>
      <w:r>
        <w:rPr>
          <w:b/>
          <w:bCs/>
          <w:lang w:val="pl-PL"/>
        </w:rPr>
        <w:lastRenderedPageBreak/>
        <w:t>3</w:t>
      </w:r>
      <w:r w:rsidR="00C2032C" w:rsidRPr="00F415E9">
        <w:rPr>
          <w:b/>
          <w:bCs/>
          <w:lang w:val="pl-PL"/>
        </w:rPr>
        <w:t xml:space="preserve">. </w:t>
      </w:r>
      <w:r w:rsidR="00E53D60" w:rsidRPr="00E53D60">
        <w:rPr>
          <w:b/>
          <w:bCs/>
          <w:lang w:val="pl-PL"/>
        </w:rPr>
        <w:t>Energetyka reakcji chemicznych. Kinetyka i statystyka chemiczna</w:t>
      </w:r>
    </w:p>
    <w:p w14:paraId="576BF7F0" w14:textId="77777777" w:rsidR="00C2032C" w:rsidRPr="00F415E9" w:rsidRDefault="00C2032C" w:rsidP="00C2032C">
      <w:pPr>
        <w:rPr>
          <w:b/>
          <w:bCs/>
          <w:sz w:val="12"/>
          <w:szCs w:val="12"/>
          <w:lang w:val="pl-PL"/>
        </w:rPr>
      </w:pPr>
    </w:p>
    <w:tbl>
      <w:tblPr>
        <w:tblW w:w="14611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2"/>
        <w:gridCol w:w="2922"/>
        <w:gridCol w:w="2922"/>
        <w:gridCol w:w="2922"/>
        <w:gridCol w:w="2923"/>
      </w:tblGrid>
      <w:tr w:rsidR="00191B40" w:rsidRPr="00F415E9" w14:paraId="5E85E602" w14:textId="77777777" w:rsidTr="00191B40"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1394F1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dopuszczająca</w:t>
            </w:r>
          </w:p>
          <w:p w14:paraId="5E45CAD3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2E25C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dostateczna</w:t>
            </w:r>
          </w:p>
          <w:p w14:paraId="5632B7DD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48E52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dobra</w:t>
            </w:r>
          </w:p>
          <w:p w14:paraId="7994D559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C9B762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bardzo dobra</w:t>
            </w:r>
          </w:p>
          <w:p w14:paraId="1E8D14C7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 + 4]</w:t>
            </w:r>
          </w:p>
        </w:tc>
        <w:tc>
          <w:tcPr>
            <w:tcW w:w="2923" w:type="dxa"/>
            <w:shd w:val="clear" w:color="auto" w:fill="F1E8F8"/>
          </w:tcPr>
          <w:p w14:paraId="2562D888" w14:textId="77777777" w:rsidR="00191B40" w:rsidRPr="00FB357C" w:rsidRDefault="00191B40" w:rsidP="00191B40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 xml:space="preserve">Ocena </w:t>
            </w:r>
            <w:r>
              <w:rPr>
                <w:b/>
                <w:bCs/>
                <w:sz w:val="18"/>
                <w:szCs w:val="18"/>
                <w:lang w:val="pl-PL"/>
              </w:rPr>
              <w:t>celująca</w:t>
            </w:r>
          </w:p>
          <w:p w14:paraId="5C19A2C2" w14:textId="77777777" w:rsidR="00191B40" w:rsidRPr="00F415E9" w:rsidRDefault="00191B40" w:rsidP="00191B40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 + 2 + 3 + 4</w:t>
            </w:r>
            <w:r>
              <w:rPr>
                <w:b/>
                <w:bCs/>
                <w:sz w:val="18"/>
                <w:szCs w:val="18"/>
                <w:lang w:val="pl-PL"/>
              </w:rPr>
              <w:t xml:space="preserve"> + 5</w:t>
            </w:r>
            <w:r w:rsidRPr="00FB357C">
              <w:rPr>
                <w:b/>
                <w:bCs/>
                <w:sz w:val="18"/>
                <w:szCs w:val="18"/>
                <w:lang w:val="pl-PL"/>
              </w:rPr>
              <w:t>]</w:t>
            </w:r>
          </w:p>
        </w:tc>
      </w:tr>
      <w:tr w:rsidR="007B1E76" w:rsidRPr="00640FE0" w14:paraId="161FE752" w14:textId="77777777" w:rsidTr="00191B40"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1CAC33" w14:textId="77777777" w:rsidR="007B1E76" w:rsidRPr="00206848" w:rsidRDefault="007B1E76" w:rsidP="007B1E76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5B06C218" w14:textId="42F1AE9A" w:rsidR="007B1E76" w:rsidRPr="00206848" w:rsidRDefault="006133D6" w:rsidP="006A2142">
            <w:pPr>
              <w:pStyle w:val="TableContents"/>
              <w:numPr>
                <w:ilvl w:val="0"/>
                <w:numId w:val="22"/>
              </w:numPr>
              <w:ind w:left="181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wyjaśnia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 pojęcia: </w:t>
            </w:r>
            <w:r w:rsidR="007B1E76" w:rsidRPr="00206848">
              <w:rPr>
                <w:rFonts w:cs="Times New Roman"/>
                <w:i/>
                <w:sz w:val="18"/>
                <w:szCs w:val="18"/>
                <w:lang w:val="pl-PL"/>
              </w:rPr>
              <w:t>układ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="007B1E76" w:rsidRPr="00206848">
              <w:rPr>
                <w:rFonts w:cs="Times New Roman"/>
                <w:i/>
                <w:sz w:val="18"/>
                <w:szCs w:val="18"/>
                <w:lang w:val="pl-PL"/>
              </w:rPr>
              <w:t>otoczenie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="007B1E76"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 energia wewnętrzna układu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="007B1E76" w:rsidRPr="00206848">
              <w:rPr>
                <w:rFonts w:cs="Times New Roman"/>
                <w:i/>
                <w:sz w:val="18"/>
                <w:szCs w:val="18"/>
                <w:lang w:val="pl-PL"/>
              </w:rPr>
              <w:t>efekt cieplny reakcji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="007B1E76" w:rsidRPr="00206848">
              <w:rPr>
                <w:rFonts w:cs="Times New Roman"/>
                <w:i/>
                <w:sz w:val="18"/>
                <w:szCs w:val="18"/>
                <w:lang w:val="pl-PL"/>
              </w:rPr>
              <w:t>reakcja egzotermiczna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="007B1E76" w:rsidRPr="00206848">
              <w:rPr>
                <w:rFonts w:cs="Times New Roman"/>
                <w:i/>
                <w:sz w:val="18"/>
                <w:szCs w:val="18"/>
                <w:lang w:val="pl-PL"/>
              </w:rPr>
              <w:t>reakcja endotermiczna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="007B1E76" w:rsidRPr="00206848">
              <w:rPr>
                <w:rFonts w:cs="Times New Roman"/>
                <w:i/>
                <w:sz w:val="18"/>
                <w:szCs w:val="18"/>
                <w:lang w:val="pl-PL"/>
              </w:rPr>
              <w:t>proces endoenergetyczny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="007B1E76" w:rsidRPr="00206848">
              <w:rPr>
                <w:rFonts w:cs="Times New Roman"/>
                <w:i/>
                <w:sz w:val="18"/>
                <w:szCs w:val="18"/>
                <w:lang w:val="pl-PL"/>
              </w:rPr>
              <w:t>proces egzoenergetyczny</w:t>
            </w:r>
            <w:r w:rsidR="008457D8">
              <w:rPr>
                <w:rFonts w:cs="Times New Roman"/>
                <w:i/>
                <w:sz w:val="18"/>
                <w:szCs w:val="18"/>
                <w:lang w:val="pl-PL"/>
              </w:rPr>
              <w:t>, entalpia</w:t>
            </w:r>
          </w:p>
          <w:p w14:paraId="2D50FAF2" w14:textId="19BCE00C" w:rsidR="007B1E76" w:rsidRPr="00206848" w:rsidRDefault="006133D6" w:rsidP="006A2142">
            <w:pPr>
              <w:pStyle w:val="TableContents"/>
              <w:numPr>
                <w:ilvl w:val="0"/>
                <w:numId w:val="22"/>
              </w:numPr>
              <w:ind w:left="181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wyjaśnia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 pojęcia: </w:t>
            </w:r>
            <w:r w:rsidR="007B1E76" w:rsidRPr="00206848">
              <w:rPr>
                <w:rFonts w:cs="Times New Roman"/>
                <w:i/>
                <w:sz w:val="18"/>
                <w:szCs w:val="18"/>
                <w:lang w:val="pl-PL"/>
              </w:rPr>
              <w:t>szybkość reakcji chemicznej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="007B1E76" w:rsidRPr="00206848">
              <w:rPr>
                <w:rFonts w:cs="Times New Roman"/>
                <w:i/>
                <w:sz w:val="18"/>
                <w:szCs w:val="18"/>
                <w:lang w:val="pl-PL"/>
              </w:rPr>
              <w:t>energia aktywacji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="007B1E76" w:rsidRPr="00206848">
              <w:rPr>
                <w:rFonts w:cs="Times New Roman"/>
                <w:i/>
                <w:sz w:val="18"/>
                <w:szCs w:val="18"/>
                <w:lang w:val="pl-PL"/>
              </w:rPr>
              <w:t>kataliza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="007B1E76" w:rsidRPr="00206848">
              <w:rPr>
                <w:rFonts w:cs="Times New Roman"/>
                <w:i/>
                <w:sz w:val="18"/>
                <w:szCs w:val="18"/>
                <w:lang w:val="pl-PL"/>
              </w:rPr>
              <w:t>katalizator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="007B1E76" w:rsidRPr="00206848">
              <w:rPr>
                <w:rFonts w:cs="Times New Roman"/>
                <w:i/>
                <w:sz w:val="18"/>
                <w:szCs w:val="18"/>
                <w:lang w:val="pl-PL"/>
              </w:rPr>
              <w:t>równanie termochemiczne</w:t>
            </w:r>
          </w:p>
          <w:p w14:paraId="16B7E2CB" w14:textId="77777777" w:rsidR="007B1E76" w:rsidRPr="00206848" w:rsidRDefault="007B1E76" w:rsidP="006A2142">
            <w:pPr>
              <w:pStyle w:val="TableContents"/>
              <w:numPr>
                <w:ilvl w:val="0"/>
                <w:numId w:val="22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wymienia rodzaje katalizy</w:t>
            </w:r>
          </w:p>
          <w:p w14:paraId="27844729" w14:textId="77777777" w:rsidR="007B1E76" w:rsidRPr="00206848" w:rsidRDefault="007B1E76" w:rsidP="006A2142">
            <w:pPr>
              <w:pStyle w:val="TableContents"/>
              <w:numPr>
                <w:ilvl w:val="0"/>
                <w:numId w:val="22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wymienia czynniki wpływające na szybkość reakcji chemicznej</w:t>
            </w:r>
          </w:p>
          <w:p w14:paraId="18AAB954" w14:textId="783A86C3" w:rsidR="007B1E76" w:rsidRPr="00206848" w:rsidRDefault="006E35D9" w:rsidP="006A2142">
            <w:pPr>
              <w:pStyle w:val="TableContents"/>
              <w:numPr>
                <w:ilvl w:val="0"/>
                <w:numId w:val="22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podaje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>warunki standardowe</w:t>
            </w:r>
          </w:p>
          <w:p w14:paraId="56B3B989" w14:textId="5F106E3B" w:rsidR="007B1E76" w:rsidRPr="00206848" w:rsidRDefault="006133D6" w:rsidP="006A2142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wyjaśnia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 pojęcia: </w:t>
            </w:r>
            <w:r w:rsidR="007B1E76" w:rsidRPr="00206848">
              <w:rPr>
                <w:rFonts w:cs="Times New Roman"/>
                <w:i/>
                <w:iCs/>
                <w:sz w:val="18"/>
                <w:szCs w:val="18"/>
                <w:lang w:val="pl-PL"/>
              </w:rPr>
              <w:t>reakcja odwracalna, reakcja nieodwracalna</w:t>
            </w:r>
          </w:p>
          <w:p w14:paraId="75DF98BA" w14:textId="77777777" w:rsidR="007B1E76" w:rsidRPr="00206848" w:rsidRDefault="007B1E76" w:rsidP="006A2142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podaje treść prawa działania mas</w:t>
            </w:r>
          </w:p>
          <w:p w14:paraId="34EF2EB3" w14:textId="77777777" w:rsidR="007B1E76" w:rsidRDefault="007B1E76" w:rsidP="006A2142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podaje treść reguły Le</w:t>
            </w:r>
            <w:r w:rsidR="0099795A">
              <w:rPr>
                <w:rFonts w:cs="Times New Roman"/>
                <w:sz w:val="18"/>
                <w:szCs w:val="18"/>
                <w:lang w:val="pl-PL"/>
              </w:rPr>
              <w:t> </w:t>
            </w:r>
            <w:proofErr w:type="spellStart"/>
            <w:r w:rsidRPr="00206848">
              <w:rPr>
                <w:rFonts w:cs="Times New Roman"/>
                <w:sz w:val="18"/>
                <w:szCs w:val="18"/>
                <w:lang w:val="pl-PL"/>
              </w:rPr>
              <w:t>Chateliera</w:t>
            </w:r>
            <w:proofErr w:type="spellEnd"/>
            <w:r w:rsidRPr="00206848">
              <w:rPr>
                <w:rFonts w:cs="Times New Roman"/>
                <w:sz w:val="18"/>
                <w:szCs w:val="18"/>
                <w:lang w:val="pl-PL"/>
              </w:rPr>
              <w:t>-Brauna</w:t>
            </w:r>
            <w:r w:rsidR="007E0FF7">
              <w:rPr>
                <w:rFonts w:cs="Times New Roman"/>
                <w:sz w:val="18"/>
                <w:szCs w:val="18"/>
                <w:lang w:val="pl-PL"/>
              </w:rPr>
              <w:t xml:space="preserve"> (</w:t>
            </w:r>
            <w:r w:rsidR="007E0FF7" w:rsidRPr="00206848">
              <w:rPr>
                <w:rFonts w:cs="Times New Roman"/>
                <w:sz w:val="18"/>
                <w:szCs w:val="18"/>
                <w:lang w:val="pl-PL"/>
              </w:rPr>
              <w:t>reguły przekory</w:t>
            </w:r>
            <w:r w:rsidR="007E0FF7">
              <w:rPr>
                <w:rFonts w:cs="Times New Roman"/>
                <w:sz w:val="18"/>
                <w:szCs w:val="18"/>
                <w:lang w:val="pl-PL"/>
              </w:rPr>
              <w:t>)</w:t>
            </w:r>
          </w:p>
          <w:p w14:paraId="26A7CC04" w14:textId="77777777" w:rsidR="00796659" w:rsidRDefault="00034A50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pisze równania kinetyczne reakcji chemicznych</w:t>
            </w:r>
          </w:p>
          <w:p w14:paraId="517073D5" w14:textId="77777777" w:rsidR="00796659" w:rsidRDefault="00796659" w:rsidP="006A2142">
            <w:pPr>
              <w:pStyle w:val="TableContents"/>
              <w:numPr>
                <w:ilvl w:val="0"/>
                <w:numId w:val="17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porównuje podane przykłady reakcji chemicznych i określa, które należą do reakcji egzoenergetycznych (Δ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H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&lt; 0), a które do endoenergetycznych (Δ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H</w:t>
            </w:r>
            <w:r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&gt;</w:t>
            </w:r>
            <w:r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0) na podstawie różnicy entalpii substratów i produktów</w:t>
            </w:r>
          </w:p>
          <w:p w14:paraId="02882234" w14:textId="3B0EA2EB" w:rsidR="00F430BD" w:rsidRPr="00F430BD" w:rsidRDefault="00F430BD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8457D8">
              <w:rPr>
                <w:rFonts w:cs="Times New Roman"/>
                <w:sz w:val="18"/>
                <w:szCs w:val="18"/>
                <w:lang w:val="pl-PL"/>
              </w:rPr>
              <w:t>stosuje regułę przekory w </w:t>
            </w:r>
            <w:r>
              <w:rPr>
                <w:rFonts w:cs="Times New Roman"/>
                <w:sz w:val="18"/>
                <w:szCs w:val="18"/>
                <w:lang w:val="pl-PL"/>
              </w:rPr>
              <w:t>prostych</w:t>
            </w:r>
            <w:r w:rsidRPr="008457D8">
              <w:rPr>
                <w:rFonts w:cs="Times New Roman"/>
                <w:sz w:val="18"/>
                <w:szCs w:val="18"/>
                <w:lang w:val="pl-PL"/>
              </w:rPr>
              <w:t xml:space="preserve"> reakcjach chemicznych</w:t>
            </w: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E4276E" w14:textId="77777777" w:rsidR="007B1E76" w:rsidRPr="00206848" w:rsidRDefault="007B1E76" w:rsidP="007B1E76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02C96FDF" w14:textId="3CE484F8" w:rsidR="007B1E76" w:rsidRPr="00206848" w:rsidRDefault="007B1E76" w:rsidP="006A2142">
            <w:pPr>
              <w:pStyle w:val="TableContents"/>
              <w:numPr>
                <w:ilvl w:val="0"/>
                <w:numId w:val="23"/>
              </w:numPr>
              <w:ind w:left="181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wyjaśnia pojęci</w:t>
            </w:r>
            <w:r w:rsidR="0099795A">
              <w:rPr>
                <w:rFonts w:cs="Times New Roman"/>
                <w:sz w:val="18"/>
                <w:szCs w:val="18"/>
                <w:lang w:val="pl-PL"/>
              </w:rPr>
              <w:t xml:space="preserve">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energia całkowita układu</w:t>
            </w:r>
          </w:p>
          <w:p w14:paraId="04D56760" w14:textId="77777777" w:rsidR="007B1E76" w:rsidRPr="00206848" w:rsidRDefault="007B1E76" w:rsidP="006A2142">
            <w:pPr>
              <w:pStyle w:val="TableContents"/>
              <w:numPr>
                <w:ilvl w:val="0"/>
                <w:numId w:val="23"/>
              </w:numPr>
              <w:ind w:left="181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wyjaśnia pojęcia: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teoria zderzeń aktywnych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kompleks aktywny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 równanie kinetyczne reakcji chemicznej</w:t>
            </w:r>
          </w:p>
          <w:p w14:paraId="09EB8B8C" w14:textId="72637F2D" w:rsidR="007B1E76" w:rsidRPr="00206848" w:rsidRDefault="00A630DB" w:rsidP="006A2142">
            <w:pPr>
              <w:pStyle w:val="TableContents"/>
              <w:numPr>
                <w:ilvl w:val="0"/>
                <w:numId w:val="23"/>
              </w:numPr>
              <w:ind w:left="181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porównuje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 wpływ różnych czynników na szybkość reakcji chemicznej</w:t>
            </w:r>
          </w:p>
          <w:p w14:paraId="2C5530C6" w14:textId="77777777" w:rsidR="007B1E76" w:rsidRPr="00206848" w:rsidRDefault="007B1E76" w:rsidP="006A2142">
            <w:pPr>
              <w:pStyle w:val="TableContents"/>
              <w:numPr>
                <w:ilvl w:val="0"/>
                <w:numId w:val="23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podaje treść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reguły </w:t>
            </w:r>
            <w:proofErr w:type="spellStart"/>
            <w:r w:rsidRPr="00206848">
              <w:rPr>
                <w:rFonts w:cs="Times New Roman"/>
                <w:sz w:val="18"/>
                <w:szCs w:val="18"/>
                <w:lang w:val="pl-PL"/>
              </w:rPr>
              <w:t>van’t</w:t>
            </w:r>
            <w:proofErr w:type="spellEnd"/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Hoffa</w:t>
            </w:r>
          </w:p>
          <w:p w14:paraId="5B3CEBFB" w14:textId="77777777" w:rsidR="007B1E76" w:rsidRPr="00206848" w:rsidRDefault="007B1E76" w:rsidP="006A2142">
            <w:pPr>
              <w:pStyle w:val="TableContents"/>
              <w:numPr>
                <w:ilvl w:val="0"/>
                <w:numId w:val="23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wykonuje proste obliczenia chemiczne z zastosowaniem reguły </w:t>
            </w:r>
            <w:proofErr w:type="spellStart"/>
            <w:r w:rsidRPr="00206848">
              <w:rPr>
                <w:rFonts w:cs="Times New Roman"/>
                <w:sz w:val="18"/>
                <w:szCs w:val="18"/>
                <w:lang w:val="pl-PL"/>
              </w:rPr>
              <w:t>van’t</w:t>
            </w:r>
            <w:proofErr w:type="spellEnd"/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Hoffa </w:t>
            </w:r>
          </w:p>
          <w:p w14:paraId="4B35DD24" w14:textId="77777777" w:rsidR="007B1E76" w:rsidRPr="00206848" w:rsidRDefault="007B1E76" w:rsidP="006A2142">
            <w:pPr>
              <w:pStyle w:val="TableContents"/>
              <w:numPr>
                <w:ilvl w:val="0"/>
                <w:numId w:val="23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wyjaśnia pojęcie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temperaturowy współczynnik szybkości reakcji chemicznej</w:t>
            </w:r>
          </w:p>
          <w:p w14:paraId="6C718990" w14:textId="114DA896" w:rsidR="007B1E76" w:rsidRPr="00206848" w:rsidRDefault="00A630DB" w:rsidP="006A2142">
            <w:pPr>
              <w:pStyle w:val="TableContents"/>
              <w:numPr>
                <w:ilvl w:val="0"/>
                <w:numId w:val="23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wyjaśnia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  pojęcie </w:t>
            </w:r>
            <w:r w:rsidR="0099795A" w:rsidRPr="0099795A">
              <w:rPr>
                <w:rFonts w:cs="Times New Roman"/>
                <w:i/>
                <w:iCs/>
                <w:sz w:val="18"/>
                <w:szCs w:val="18"/>
                <w:lang w:val="pl-PL"/>
              </w:rPr>
              <w:t>biokataliza</w:t>
            </w:r>
            <w:r w:rsidR="0099795A">
              <w:rPr>
                <w:rFonts w:cs="Times New Roman"/>
                <w:sz w:val="18"/>
                <w:szCs w:val="18"/>
                <w:lang w:val="pl-PL"/>
              </w:rPr>
              <w:t xml:space="preserve"> i </w:t>
            </w:r>
            <w:r w:rsidR="007B1E76" w:rsidRPr="00206848">
              <w:rPr>
                <w:rFonts w:cs="Times New Roman"/>
                <w:i/>
                <w:sz w:val="18"/>
                <w:szCs w:val="18"/>
                <w:lang w:val="pl-PL"/>
              </w:rPr>
              <w:t>biokatalizatory</w:t>
            </w:r>
          </w:p>
          <w:p w14:paraId="5AB75132" w14:textId="77777777" w:rsidR="007B1E76" w:rsidRPr="00206848" w:rsidRDefault="007B1E76" w:rsidP="006A2142">
            <w:pPr>
              <w:pStyle w:val="TableContents"/>
              <w:numPr>
                <w:ilvl w:val="0"/>
                <w:numId w:val="23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wyjaśnia pojęcie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aktywatory</w:t>
            </w:r>
          </w:p>
          <w:p w14:paraId="5FB1E887" w14:textId="77777777" w:rsidR="007B1E76" w:rsidRPr="00206848" w:rsidRDefault="007B1E76" w:rsidP="006A2142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iCs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iCs/>
                <w:sz w:val="18"/>
                <w:szCs w:val="18"/>
                <w:lang w:val="pl-PL"/>
              </w:rPr>
              <w:t>wymienia przykłady reakcji odwracalnych i nieodwracalnych</w:t>
            </w:r>
          </w:p>
          <w:p w14:paraId="2A5F7A7F" w14:textId="77777777" w:rsidR="007B1E76" w:rsidRPr="00206848" w:rsidRDefault="007B1E76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pisze wzór matematyczny przedstawiający treść prawa działania mas</w:t>
            </w:r>
          </w:p>
          <w:p w14:paraId="2BEB2FC8" w14:textId="77777777" w:rsidR="007B1E76" w:rsidRPr="00206848" w:rsidRDefault="007B1E76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podaje przykłady wyjaśniające regułę przekory</w:t>
            </w:r>
          </w:p>
          <w:p w14:paraId="7894D6BB" w14:textId="77777777" w:rsidR="007B1E76" w:rsidRDefault="007B1E76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wymienia czynniki wpływające na stan równowagi chemicznej</w:t>
            </w:r>
          </w:p>
          <w:p w14:paraId="0E04624B" w14:textId="77777777" w:rsidR="00BC56CE" w:rsidRPr="00206848" w:rsidRDefault="00BC56CE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Rozpuszczanie azotanu(V) amonu w wodzie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i</w:t>
            </w:r>
            <w:r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formułuje wniosek</w:t>
            </w:r>
          </w:p>
          <w:p w14:paraId="593B919D" w14:textId="77777777" w:rsidR="00BC56CE" w:rsidRPr="00206848" w:rsidRDefault="00BC56CE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Reakcja wodorowęglanu sodu z kwasem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lastRenderedPageBreak/>
              <w:t>octowym</w:t>
            </w:r>
            <w:r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i formułuje wniosek</w:t>
            </w:r>
          </w:p>
          <w:p w14:paraId="5D4E20FB" w14:textId="77777777" w:rsidR="00BC56CE" w:rsidRPr="00F430BD" w:rsidRDefault="00BC56CE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Rozpuszczanie wodorotlenku sodu w wodzie</w:t>
            </w:r>
            <w:r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i</w:t>
            </w:r>
            <w:r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formułuje wniosek</w:t>
            </w:r>
          </w:p>
          <w:p w14:paraId="6A12A3A3" w14:textId="77777777" w:rsidR="00F430BD" w:rsidRDefault="00BC56CE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F430BD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430BD">
              <w:rPr>
                <w:rFonts w:cs="Times New Roman"/>
                <w:i/>
                <w:sz w:val="18"/>
                <w:szCs w:val="18"/>
                <w:lang w:val="pl-PL"/>
              </w:rPr>
              <w:t>Reakcja magnezu z kwasem chlorowodorowym</w:t>
            </w:r>
            <w:r w:rsidRPr="00F430BD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F430BD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F430BD">
              <w:rPr>
                <w:rFonts w:cs="Times New Roman"/>
                <w:sz w:val="18"/>
                <w:szCs w:val="18"/>
                <w:lang w:val="pl-PL"/>
              </w:rPr>
              <w:t>pisze odpowiednie równanie reakcji chemicznej i formułuje wniosek</w:t>
            </w:r>
          </w:p>
          <w:p w14:paraId="40D41D7F" w14:textId="1C9A649D" w:rsidR="008457D8" w:rsidRPr="00F430BD" w:rsidRDefault="00F504AC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F430BD">
              <w:rPr>
                <w:rFonts w:cs="Times New Roman"/>
                <w:sz w:val="18"/>
                <w:szCs w:val="18"/>
                <w:lang w:val="pl-PL"/>
              </w:rPr>
              <w:t>stosuje regułę przekory do ustalenia stanu równowagi w wyniku zmiany temperatury</w:t>
            </w:r>
          </w:p>
          <w:p w14:paraId="655CF797" w14:textId="77777777" w:rsidR="007B1E76" w:rsidRPr="00F430BD" w:rsidRDefault="007B1E76" w:rsidP="007B1E76">
            <w:pPr>
              <w:pStyle w:val="TableContents"/>
              <w:ind w:left="181"/>
              <w:rPr>
                <w:rFonts w:cs="Times New Roman"/>
                <w:i/>
                <w:sz w:val="18"/>
                <w:szCs w:val="18"/>
                <w:lang w:val="pl-PL"/>
              </w:rPr>
            </w:pPr>
          </w:p>
          <w:p w14:paraId="64E94B8C" w14:textId="77777777" w:rsidR="00F504AC" w:rsidRPr="008457D8" w:rsidRDefault="00F504AC" w:rsidP="00F504AC">
            <w:pPr>
              <w:pStyle w:val="TableContents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</w:p>
          <w:p w14:paraId="5C299165" w14:textId="14BD83A1" w:rsidR="00F504AC" w:rsidRPr="00206848" w:rsidRDefault="00F504AC" w:rsidP="007B1E76">
            <w:pPr>
              <w:pStyle w:val="TableContents"/>
              <w:ind w:left="181"/>
              <w:rPr>
                <w:rFonts w:cs="Times New Roman"/>
                <w:i/>
                <w:sz w:val="18"/>
                <w:szCs w:val="18"/>
                <w:lang w:val="pl-PL"/>
              </w:rPr>
            </w:pP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D45FA6" w14:textId="77777777" w:rsidR="007B1E76" w:rsidRPr="00206848" w:rsidRDefault="007B1E76" w:rsidP="007B1E76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636654AB" w14:textId="77777777" w:rsidR="007B1E76" w:rsidRPr="00206848" w:rsidRDefault="007B1E76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przeprowadza reakcje będące przykładami procesów egzoenergetycznych i endoenergetycznych oraz wyjaśnia istotę zachodzących procesów </w:t>
            </w:r>
          </w:p>
          <w:p w14:paraId="60D66E27" w14:textId="6816E885" w:rsidR="007B1E76" w:rsidRPr="00640FE0" w:rsidRDefault="00BC56CE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640FE0">
              <w:rPr>
                <w:rFonts w:cs="Times New Roman"/>
                <w:sz w:val="18"/>
                <w:szCs w:val="18"/>
                <w:lang w:val="pl-PL"/>
              </w:rPr>
              <w:t>projektuje doświadczenie</w:t>
            </w:r>
            <w:r w:rsidR="00640FE0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="007B1E76" w:rsidRPr="00640FE0">
              <w:rPr>
                <w:rFonts w:cs="Times New Roman"/>
                <w:sz w:val="18"/>
                <w:szCs w:val="18"/>
                <w:lang w:val="pl-PL"/>
              </w:rPr>
              <w:t xml:space="preserve">chemiczne </w:t>
            </w:r>
            <w:r w:rsidR="007B1E76" w:rsidRPr="00640FE0">
              <w:rPr>
                <w:rFonts w:cs="Times New Roman"/>
                <w:i/>
                <w:sz w:val="18"/>
                <w:szCs w:val="18"/>
                <w:lang w:val="pl-PL"/>
              </w:rPr>
              <w:t>Reakcja cynku z kwasem siarkowym(VI)</w:t>
            </w:r>
            <w:r w:rsidR="00A02AF0" w:rsidRPr="00640FE0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="00A02AF0" w:rsidRPr="00640FE0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="00A02AF0" w:rsidRPr="00640FE0">
              <w:rPr>
                <w:rFonts w:cs="Times New Roman"/>
                <w:sz w:val="18"/>
                <w:szCs w:val="18"/>
                <w:lang w:val="pl-PL"/>
              </w:rPr>
              <w:t>pisze odpowiednie równanie reakcji chemicznej i formułuje wniosek</w:t>
            </w:r>
          </w:p>
          <w:p w14:paraId="256DD182" w14:textId="59FFEA32" w:rsidR="007B1E76" w:rsidRPr="00206848" w:rsidRDefault="00283798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określa 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>wpływ temperatury, stężenia substrat</w:t>
            </w:r>
            <w:r w:rsidR="00A42F7F" w:rsidRPr="00206848">
              <w:rPr>
                <w:rFonts w:cs="Times New Roman"/>
                <w:sz w:val="18"/>
                <w:szCs w:val="18"/>
                <w:lang w:val="pl-PL"/>
              </w:rPr>
              <w:t>ów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, rozdrobnienia </w:t>
            </w:r>
            <w:r w:rsidR="00A42F7F" w:rsidRPr="00206848">
              <w:rPr>
                <w:rFonts w:cs="Times New Roman"/>
                <w:sz w:val="18"/>
                <w:szCs w:val="18"/>
                <w:lang w:val="pl-PL"/>
              </w:rPr>
              <w:t>substratów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 i katalizatora na szybkość wybranych reakcji chemicznych, przeprowadzając odpowiednie doświadczenia chemiczne</w:t>
            </w:r>
          </w:p>
          <w:p w14:paraId="2BBA5C41" w14:textId="455F1777" w:rsidR="007B1E76" w:rsidRPr="00206848" w:rsidRDefault="007B1E76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="00A42F7F" w:rsidRPr="00206848">
              <w:rPr>
                <w:rFonts w:cs="Times New Roman"/>
                <w:i/>
                <w:sz w:val="18"/>
                <w:szCs w:val="18"/>
                <w:lang w:val="pl-PL"/>
              </w:rPr>
              <w:t>Wpływ r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ozdrobnieni</w:t>
            </w:r>
            <w:r w:rsidR="00A42F7F" w:rsidRPr="00206848">
              <w:rPr>
                <w:rFonts w:cs="Times New Roman"/>
                <w:i/>
                <w:sz w:val="18"/>
                <w:szCs w:val="18"/>
                <w:lang w:val="pl-PL"/>
              </w:rPr>
              <w:t>a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 substratów </w:t>
            </w:r>
            <w:r w:rsidR="00A42F7F" w:rsidRPr="00206848">
              <w:rPr>
                <w:rFonts w:cs="Times New Roman"/>
                <w:i/>
                <w:sz w:val="18"/>
                <w:szCs w:val="18"/>
                <w:lang w:val="pl-PL"/>
              </w:rPr>
              <w:t>n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a szybkość reakcji chemicznej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i formułuje wniosek</w:t>
            </w:r>
          </w:p>
          <w:p w14:paraId="4B364EF2" w14:textId="77777777" w:rsidR="00A42F7F" w:rsidRPr="00206848" w:rsidRDefault="00A42F7F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Wpływ temperatury na szybkość reakcji chemicznej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pisze odpowiednie równanie reakcji chemicznej i formułuje wniosek</w:t>
            </w:r>
          </w:p>
          <w:p w14:paraId="5101FA20" w14:textId="1BADAE3F" w:rsidR="00A42F7F" w:rsidRPr="00206848" w:rsidRDefault="00A42F7F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Wpływ stężenia substratu na szybkość reakcji chemicznej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i formułuje wniosek</w:t>
            </w:r>
          </w:p>
          <w:p w14:paraId="47565756" w14:textId="77777777" w:rsidR="007B1E76" w:rsidRPr="00206848" w:rsidRDefault="007B1E76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określa zmianę energii reakcji chemicznej przez kompleks aktywny</w:t>
            </w:r>
          </w:p>
          <w:p w14:paraId="56615828" w14:textId="71026659" w:rsidR="007B1E76" w:rsidRPr="00206848" w:rsidRDefault="007B1E76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porównuje rodzaje katalizy </w:t>
            </w:r>
          </w:p>
          <w:p w14:paraId="6F7FCF2B" w14:textId="77777777" w:rsidR="007B1E76" w:rsidRPr="00206848" w:rsidRDefault="007B1E76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wyjaśnia, co to są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inhibitory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oraz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lastRenderedPageBreak/>
              <w:t>podaje ich przykłady</w:t>
            </w:r>
          </w:p>
          <w:p w14:paraId="153BA041" w14:textId="2B736D36" w:rsidR="007B1E76" w:rsidRPr="00206848" w:rsidRDefault="007B1E76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wyjaśnia </w:t>
            </w:r>
            <w:r w:rsidR="006A2EA4" w:rsidRPr="006A2EA4">
              <w:rPr>
                <w:rFonts w:cs="Times New Roman"/>
                <w:sz w:val="18"/>
                <w:szCs w:val="18"/>
                <w:lang w:val="pl-PL"/>
              </w:rPr>
              <w:t xml:space="preserve">na czym polega różnica między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katalizatorem a inhibitorem</w:t>
            </w:r>
          </w:p>
          <w:p w14:paraId="2B7FAC5D" w14:textId="400835E9" w:rsidR="007B1E76" w:rsidRPr="00206848" w:rsidRDefault="00283798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analizuje 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>wykres zmian stężenia substratów i produktów oraz szybkości reakcji chemicznej w funkcji czasu</w:t>
            </w:r>
          </w:p>
          <w:p w14:paraId="793E9340" w14:textId="1F8F9AA2" w:rsidR="00A42F7F" w:rsidRPr="00206848" w:rsidRDefault="007B1E76" w:rsidP="006A2142">
            <w:pPr>
              <w:pStyle w:val="TableContents"/>
              <w:numPr>
                <w:ilvl w:val="0"/>
                <w:numId w:val="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pisze ogólne równania kinetyczne reakcji chemicznych i na ich podstawie określa rząd tych reakcji chemicznych</w:t>
            </w:r>
          </w:p>
          <w:p w14:paraId="69E51861" w14:textId="77777777" w:rsidR="00F430BD" w:rsidRDefault="00A42F7F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F430BD">
              <w:rPr>
                <w:rFonts w:cs="Times New Roman"/>
                <w:sz w:val="18"/>
                <w:szCs w:val="18"/>
                <w:lang w:val="pl-PL"/>
              </w:rPr>
              <w:t>stosuje prawo działania mas na konkretnym przykładzie reakcji odwracalnej, np. dysocjacji słabych elektrolitów</w:t>
            </w:r>
          </w:p>
          <w:p w14:paraId="2A49D77D" w14:textId="38DBF8D0" w:rsidR="00F430BD" w:rsidRPr="00F430BD" w:rsidRDefault="00F430BD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F430BD">
              <w:rPr>
                <w:rFonts w:cs="Times New Roman"/>
                <w:sz w:val="18"/>
                <w:szCs w:val="18"/>
                <w:lang w:val="pl-PL"/>
              </w:rPr>
              <w:t>stosuje regułę przekory do ustalenia stanu równowagi w wyniku zmiany stężenia substratów i produktów</w:t>
            </w:r>
          </w:p>
          <w:p w14:paraId="506D1C04" w14:textId="7D3DCCBE" w:rsidR="00A42F7F" w:rsidRPr="00206848" w:rsidRDefault="00A42F7F" w:rsidP="00640FE0">
            <w:pPr>
              <w:pStyle w:val="TableContents"/>
              <w:ind w:left="40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7C12DC" w14:textId="77777777" w:rsidR="007B1E76" w:rsidRPr="00206848" w:rsidRDefault="007B1E76" w:rsidP="007B1E76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39EC3DCA" w14:textId="59D743C8" w:rsidR="007B1E76" w:rsidRPr="00206848" w:rsidRDefault="00283798" w:rsidP="006A2142">
            <w:pPr>
              <w:pStyle w:val="TableContents"/>
              <w:numPr>
                <w:ilvl w:val="0"/>
                <w:numId w:val="17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wyjaśni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>a, że reakcje egzoenergetyczne należą do procesów samorzutnych, a reakcje endoenergetyczne do procesów wymuszonych</w:t>
            </w:r>
          </w:p>
          <w:p w14:paraId="0F648FA4" w14:textId="77777777" w:rsidR="00AD2153" w:rsidRPr="00AD2153" w:rsidRDefault="007B1E76" w:rsidP="006A2142">
            <w:pPr>
              <w:pStyle w:val="TableContents"/>
              <w:numPr>
                <w:ilvl w:val="0"/>
                <w:numId w:val="17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AD2153">
              <w:rPr>
                <w:rFonts w:cs="Times New Roman"/>
                <w:sz w:val="18"/>
                <w:szCs w:val="18"/>
                <w:lang w:val="pl-PL"/>
              </w:rPr>
              <w:t xml:space="preserve">wykonuje obliczenia chemiczne z zastosowaniem pojęć: </w:t>
            </w:r>
            <w:r w:rsidRPr="00AD2153">
              <w:rPr>
                <w:rFonts w:cs="Times New Roman"/>
                <w:i/>
                <w:sz w:val="18"/>
                <w:szCs w:val="18"/>
                <w:lang w:val="pl-PL"/>
              </w:rPr>
              <w:t>szybkość reakcji chemicznej</w:t>
            </w:r>
            <w:r w:rsidRPr="00AD2153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AD2153">
              <w:rPr>
                <w:rFonts w:cs="Times New Roman"/>
                <w:i/>
                <w:sz w:val="18"/>
                <w:szCs w:val="18"/>
                <w:lang w:val="pl-PL"/>
              </w:rPr>
              <w:t xml:space="preserve"> równanie kinetyczne</w:t>
            </w:r>
            <w:r w:rsidRPr="00AD2153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AD2153">
              <w:rPr>
                <w:rFonts w:cs="Times New Roman"/>
                <w:i/>
                <w:sz w:val="18"/>
                <w:szCs w:val="18"/>
                <w:lang w:val="pl-PL"/>
              </w:rPr>
              <w:t xml:space="preserve"> reguła </w:t>
            </w:r>
            <w:proofErr w:type="spellStart"/>
            <w:r w:rsidRPr="00AD2153">
              <w:rPr>
                <w:rFonts w:cs="Times New Roman"/>
                <w:i/>
                <w:sz w:val="18"/>
                <w:szCs w:val="18"/>
                <w:lang w:val="pl-PL"/>
              </w:rPr>
              <w:t>van’t</w:t>
            </w:r>
            <w:proofErr w:type="spellEnd"/>
            <w:r w:rsidRPr="00AD2153">
              <w:rPr>
                <w:rFonts w:cs="Times New Roman"/>
                <w:i/>
                <w:sz w:val="18"/>
                <w:szCs w:val="18"/>
                <w:lang w:val="pl-PL"/>
              </w:rPr>
              <w:t xml:space="preserve"> Hoffa</w:t>
            </w:r>
          </w:p>
          <w:p w14:paraId="525191F4" w14:textId="2D5ACC83" w:rsidR="007B1E76" w:rsidRPr="00AD2153" w:rsidRDefault="00876408" w:rsidP="006A2142">
            <w:pPr>
              <w:pStyle w:val="TableContents"/>
              <w:numPr>
                <w:ilvl w:val="0"/>
                <w:numId w:val="17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AD2153">
              <w:rPr>
                <w:rFonts w:cs="Times New Roman"/>
                <w:sz w:val="18"/>
                <w:szCs w:val="18"/>
                <w:lang w:val="pl-PL"/>
              </w:rPr>
              <w:t>wyjaśni</w:t>
            </w:r>
            <w:r w:rsidR="007B1E76" w:rsidRPr="00AD2153">
              <w:rPr>
                <w:rFonts w:cs="Times New Roman"/>
                <w:sz w:val="18"/>
                <w:szCs w:val="18"/>
                <w:lang w:val="pl-PL"/>
              </w:rPr>
              <w:t>a zależność między rodzajem reakcji chemicznej a energi</w:t>
            </w:r>
            <w:r w:rsidRPr="00AD2153">
              <w:rPr>
                <w:rFonts w:cs="Times New Roman"/>
                <w:sz w:val="18"/>
                <w:szCs w:val="18"/>
                <w:lang w:val="pl-PL"/>
              </w:rPr>
              <w:t>ą</w:t>
            </w:r>
            <w:r w:rsidR="007B1E76" w:rsidRPr="00AD2153">
              <w:rPr>
                <w:rFonts w:cs="Times New Roman"/>
                <w:sz w:val="18"/>
                <w:szCs w:val="18"/>
                <w:lang w:val="pl-PL"/>
              </w:rPr>
              <w:t xml:space="preserve"> wewnętrzn</w:t>
            </w:r>
            <w:r w:rsidRPr="00AD2153">
              <w:rPr>
                <w:rFonts w:cs="Times New Roman"/>
                <w:sz w:val="18"/>
                <w:szCs w:val="18"/>
                <w:lang w:val="pl-PL"/>
              </w:rPr>
              <w:t>ą</w:t>
            </w:r>
            <w:r w:rsidR="007B1E76" w:rsidRPr="00AD2153">
              <w:rPr>
                <w:rFonts w:cs="Times New Roman"/>
                <w:sz w:val="18"/>
                <w:szCs w:val="18"/>
                <w:lang w:val="pl-PL"/>
              </w:rPr>
              <w:t xml:space="preserve"> substratów i</w:t>
            </w:r>
            <w:r w:rsidRPr="00AD2153"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="007B1E76" w:rsidRPr="00AD2153">
              <w:rPr>
                <w:rFonts w:cs="Times New Roman"/>
                <w:sz w:val="18"/>
                <w:szCs w:val="18"/>
                <w:lang w:val="pl-PL"/>
              </w:rPr>
              <w:t>produktó</w:t>
            </w:r>
            <w:r w:rsidR="00AD2153" w:rsidRPr="00AD2153">
              <w:rPr>
                <w:rFonts w:cs="Times New Roman"/>
                <w:sz w:val="18"/>
                <w:szCs w:val="18"/>
                <w:lang w:val="pl-PL"/>
              </w:rPr>
              <w:t>w</w:t>
            </w:r>
          </w:p>
          <w:p w14:paraId="393220DB" w14:textId="77777777" w:rsidR="00A42F7F" w:rsidRPr="00206848" w:rsidRDefault="00A42F7F" w:rsidP="006A2142">
            <w:pPr>
              <w:pStyle w:val="TableContents"/>
              <w:numPr>
                <w:ilvl w:val="0"/>
                <w:numId w:val="17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stosuje prawo działania mas w różnych reakcjach odwracalnych</w:t>
            </w:r>
          </w:p>
          <w:p w14:paraId="532343FB" w14:textId="77777777" w:rsidR="00A42F7F" w:rsidRDefault="00A42F7F" w:rsidP="006A2142">
            <w:pPr>
              <w:pStyle w:val="TableContents"/>
              <w:numPr>
                <w:ilvl w:val="0"/>
                <w:numId w:val="17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przewiduje warunki przebiegu konkretnych reakcji chemicznych w celu zwiększenia ich wydajności</w:t>
            </w:r>
          </w:p>
          <w:p w14:paraId="45417A56" w14:textId="77777777" w:rsidR="00BC56CE" w:rsidRPr="00206848" w:rsidRDefault="00BC56CE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Katalityczna synteza jodku magnezu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pisze odpowiednie równanie reakcji chemicznej i</w:t>
            </w:r>
            <w:r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formułuje wniosek</w:t>
            </w:r>
          </w:p>
          <w:p w14:paraId="7BFF06B0" w14:textId="77777777" w:rsidR="00BC56CE" w:rsidRDefault="00BC56CE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Katalityczny rozkład nadtlenku wodoru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pisze odpowiednie równanie reakcji chemicznej i formułuje wniosek</w:t>
            </w:r>
          </w:p>
          <w:p w14:paraId="2C0D5315" w14:textId="77777777" w:rsidR="00BC56CE" w:rsidRDefault="00BC56CE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iCs/>
                <w:sz w:val="18"/>
                <w:szCs w:val="18"/>
                <w:lang w:val="pl-PL"/>
              </w:rPr>
            </w:pPr>
            <w:r w:rsidRPr="00DB2BE0">
              <w:rPr>
                <w:rFonts w:cs="Times New Roman"/>
                <w:iCs/>
                <w:sz w:val="18"/>
                <w:szCs w:val="18"/>
                <w:lang w:val="pl-PL"/>
              </w:rPr>
              <w:t>projektuje doświadczenie chemiczne</w:t>
            </w:r>
            <w:r w:rsidRPr="0099795A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DB2BE0">
              <w:rPr>
                <w:rFonts w:cs="Times New Roman"/>
                <w:i/>
                <w:sz w:val="18"/>
                <w:szCs w:val="18"/>
                <w:lang w:val="pl-PL"/>
              </w:rPr>
              <w:t>Badanie wpływu stężenia substratów i produktów na stan</w:t>
            </w:r>
            <w:r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DB2BE0">
              <w:rPr>
                <w:rFonts w:cs="Times New Roman"/>
                <w:i/>
                <w:sz w:val="18"/>
                <w:szCs w:val="18"/>
                <w:lang w:val="pl-PL"/>
              </w:rPr>
              <w:t xml:space="preserve">równowagi chemicznej </w:t>
            </w:r>
            <w:r w:rsidRPr="00DB2BE0">
              <w:rPr>
                <w:rFonts w:cs="Times New Roman"/>
                <w:iCs/>
                <w:sz w:val="18"/>
                <w:szCs w:val="18"/>
                <w:lang w:val="pl-PL"/>
              </w:rPr>
              <w:t>i formułuje wniosek</w:t>
            </w:r>
          </w:p>
          <w:p w14:paraId="083658A9" w14:textId="77777777" w:rsidR="00F430BD" w:rsidRPr="00F430BD" w:rsidRDefault="00BC56CE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F430BD">
              <w:rPr>
                <w:rFonts w:cs="Times New Roman"/>
                <w:iCs/>
                <w:sz w:val="18"/>
                <w:szCs w:val="18"/>
                <w:lang w:val="pl-PL"/>
              </w:rPr>
              <w:t>projektuje doświadczenie chemiczne</w:t>
            </w:r>
            <w:r w:rsidRPr="00F430BD">
              <w:rPr>
                <w:rFonts w:cs="Times New Roman"/>
                <w:i/>
                <w:sz w:val="18"/>
                <w:szCs w:val="18"/>
                <w:lang w:val="pl-PL"/>
              </w:rPr>
              <w:t xml:space="preserve"> Badanie wpływu temperatury na stan równowagi </w:t>
            </w:r>
            <w:r w:rsidRPr="00F430BD">
              <w:rPr>
                <w:rFonts w:cs="Times New Roman"/>
                <w:i/>
                <w:sz w:val="18"/>
                <w:szCs w:val="18"/>
                <w:lang w:val="pl-PL"/>
              </w:rPr>
              <w:lastRenderedPageBreak/>
              <w:t xml:space="preserve">chemicznej </w:t>
            </w:r>
            <w:r w:rsidRPr="00F430BD">
              <w:rPr>
                <w:rFonts w:cs="Times New Roman"/>
                <w:iCs/>
                <w:sz w:val="18"/>
                <w:szCs w:val="18"/>
                <w:lang w:val="pl-PL"/>
              </w:rPr>
              <w:t>i formułuje wniosek</w:t>
            </w:r>
          </w:p>
          <w:p w14:paraId="33A5C125" w14:textId="43FA3068" w:rsidR="00F430BD" w:rsidRPr="00F430BD" w:rsidRDefault="00F430BD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iCs/>
                <w:sz w:val="18"/>
                <w:szCs w:val="18"/>
                <w:lang w:val="pl-PL"/>
              </w:rPr>
            </w:pPr>
            <w:r w:rsidRPr="00F430BD">
              <w:rPr>
                <w:rFonts w:cs="Times New Roman"/>
                <w:sz w:val="18"/>
                <w:szCs w:val="18"/>
                <w:lang w:val="pl-PL"/>
              </w:rPr>
              <w:t>stosuje regułę przekory do ustalenia stanu równowagi w wyniku zmiany ciśnienia lub objętości</w:t>
            </w:r>
          </w:p>
          <w:p w14:paraId="3F98FAE3" w14:textId="77777777" w:rsidR="00BC56CE" w:rsidRDefault="00BC56CE" w:rsidP="00F430BD">
            <w:pPr>
              <w:pStyle w:val="TableContents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</w:p>
          <w:p w14:paraId="0AB9274B" w14:textId="77777777" w:rsidR="00BC56CE" w:rsidRPr="00206848" w:rsidRDefault="00BC56CE" w:rsidP="00F430BD">
            <w:pPr>
              <w:pStyle w:val="TableContents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</w:p>
          <w:p w14:paraId="58D51AB1" w14:textId="2A630323" w:rsidR="00A42F7F" w:rsidRPr="00206848" w:rsidRDefault="00A42F7F" w:rsidP="00A42F7F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</w:p>
        </w:tc>
        <w:tc>
          <w:tcPr>
            <w:tcW w:w="2923" w:type="dxa"/>
          </w:tcPr>
          <w:p w14:paraId="5EA6B029" w14:textId="77777777" w:rsidR="007B1E76" w:rsidRPr="00206848" w:rsidRDefault="007B1E76" w:rsidP="007B1E76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3BC0F2EE" w14:textId="77777777" w:rsidR="007B1E76" w:rsidRPr="00206848" w:rsidRDefault="007B1E76" w:rsidP="006A2142">
            <w:pPr>
              <w:pStyle w:val="TableContents"/>
              <w:numPr>
                <w:ilvl w:val="0"/>
                <w:numId w:val="17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wykonuje problemowe zadania rachunkowe dotyczące kinetyki chemicznej</w:t>
            </w:r>
          </w:p>
          <w:p w14:paraId="0970F69B" w14:textId="77777777" w:rsidR="00A42F7F" w:rsidRPr="00206848" w:rsidRDefault="00A42F7F" w:rsidP="006A2142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wykonuje problemowe zadania rachunkowe dotyczące równowagi chemicznej</w:t>
            </w:r>
          </w:p>
          <w:p w14:paraId="17F7BD25" w14:textId="1E593082" w:rsidR="007B1E76" w:rsidRPr="00206848" w:rsidRDefault="007B1E76" w:rsidP="00A341C0">
            <w:pPr>
              <w:pStyle w:val="TableContents"/>
              <w:ind w:left="181"/>
              <w:rPr>
                <w:rFonts w:cs="Times New Roman"/>
                <w:sz w:val="18"/>
                <w:szCs w:val="18"/>
                <w:lang w:val="pl-PL"/>
              </w:rPr>
            </w:pPr>
          </w:p>
        </w:tc>
      </w:tr>
    </w:tbl>
    <w:p w14:paraId="22D3AC85" w14:textId="436D23A6" w:rsidR="00AD2153" w:rsidRDefault="00AD2153" w:rsidP="00C2032C">
      <w:pPr>
        <w:pStyle w:val="Standard"/>
        <w:outlineLvl w:val="0"/>
        <w:rPr>
          <w:b/>
          <w:bCs/>
          <w:lang w:val="pl-PL"/>
        </w:rPr>
      </w:pPr>
    </w:p>
    <w:p w14:paraId="703BD442" w14:textId="1434C2DC" w:rsidR="00C2032C" w:rsidRPr="00F415E9" w:rsidRDefault="009C7D1A" w:rsidP="00C2032C">
      <w:pPr>
        <w:pStyle w:val="Standard"/>
        <w:outlineLvl w:val="0"/>
        <w:rPr>
          <w:b/>
          <w:bCs/>
          <w:lang w:val="pl-PL"/>
        </w:rPr>
      </w:pPr>
      <w:r>
        <w:rPr>
          <w:b/>
          <w:bCs/>
          <w:lang w:val="pl-PL"/>
        </w:rPr>
        <w:t>4</w:t>
      </w:r>
      <w:r w:rsidR="00C2032C" w:rsidRPr="00F415E9">
        <w:rPr>
          <w:b/>
          <w:bCs/>
          <w:lang w:val="pl-PL"/>
        </w:rPr>
        <w:t xml:space="preserve">. </w:t>
      </w:r>
      <w:r w:rsidR="00E53D60">
        <w:rPr>
          <w:b/>
          <w:bCs/>
          <w:lang w:val="pl-PL"/>
        </w:rPr>
        <w:t>Reakcje w wodnych roztworach elektrolitów</w:t>
      </w:r>
    </w:p>
    <w:p w14:paraId="424AD991" w14:textId="77777777" w:rsidR="00C2032C" w:rsidRPr="00F415E9" w:rsidRDefault="00C2032C" w:rsidP="00C2032C">
      <w:pPr>
        <w:pStyle w:val="Standard"/>
        <w:rPr>
          <w:b/>
          <w:bCs/>
          <w:sz w:val="12"/>
          <w:szCs w:val="12"/>
          <w:lang w:val="pl-PL"/>
        </w:rPr>
      </w:pPr>
    </w:p>
    <w:tbl>
      <w:tblPr>
        <w:tblW w:w="14611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2"/>
        <w:gridCol w:w="2922"/>
        <w:gridCol w:w="2922"/>
        <w:gridCol w:w="2922"/>
        <w:gridCol w:w="2923"/>
      </w:tblGrid>
      <w:tr w:rsidR="00191B40" w:rsidRPr="00F415E9" w14:paraId="7C3D3B21" w14:textId="77777777" w:rsidTr="00191B40"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89779A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dopuszczająca</w:t>
            </w:r>
          </w:p>
          <w:p w14:paraId="50BE2650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D09CF6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dostateczna</w:t>
            </w:r>
          </w:p>
          <w:p w14:paraId="4322514C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95B8D6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dobra</w:t>
            </w:r>
          </w:p>
          <w:p w14:paraId="08E0B69F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CAB32D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bardzo dobra</w:t>
            </w:r>
          </w:p>
          <w:p w14:paraId="0E488EC8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 + 4]</w:t>
            </w:r>
          </w:p>
        </w:tc>
        <w:tc>
          <w:tcPr>
            <w:tcW w:w="2923" w:type="dxa"/>
            <w:shd w:val="clear" w:color="auto" w:fill="F1E8F8"/>
          </w:tcPr>
          <w:p w14:paraId="109A426F" w14:textId="77777777" w:rsidR="00191B40" w:rsidRPr="00FB357C" w:rsidRDefault="00191B40" w:rsidP="00191B40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 xml:space="preserve">Ocena </w:t>
            </w:r>
            <w:r>
              <w:rPr>
                <w:b/>
                <w:bCs/>
                <w:sz w:val="18"/>
                <w:szCs w:val="18"/>
                <w:lang w:val="pl-PL"/>
              </w:rPr>
              <w:t>celująca</w:t>
            </w:r>
          </w:p>
          <w:p w14:paraId="08F36383" w14:textId="77777777" w:rsidR="00191B40" w:rsidRPr="00F415E9" w:rsidRDefault="00191B40" w:rsidP="00191B40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 + 2 + 3 + 4</w:t>
            </w:r>
            <w:r>
              <w:rPr>
                <w:b/>
                <w:bCs/>
                <w:sz w:val="18"/>
                <w:szCs w:val="18"/>
                <w:lang w:val="pl-PL"/>
              </w:rPr>
              <w:t xml:space="preserve"> + 5</w:t>
            </w:r>
            <w:r w:rsidRPr="00FB357C">
              <w:rPr>
                <w:b/>
                <w:bCs/>
                <w:sz w:val="18"/>
                <w:szCs w:val="18"/>
                <w:lang w:val="pl-PL"/>
              </w:rPr>
              <w:t>]</w:t>
            </w:r>
          </w:p>
        </w:tc>
      </w:tr>
      <w:tr w:rsidR="00E53D60" w:rsidRPr="00640FE0" w14:paraId="13E6653F" w14:textId="77777777" w:rsidTr="00191B40"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7633F8" w14:textId="77777777" w:rsidR="00E53D60" w:rsidRPr="00D95CD4" w:rsidRDefault="00E53D60" w:rsidP="00E53D60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11B481B8" w14:textId="00CB4092" w:rsidR="00E53D60" w:rsidRPr="00D95CD4" w:rsidRDefault="006133D6" w:rsidP="006A2142">
            <w:pPr>
              <w:pStyle w:val="TableContents"/>
              <w:numPr>
                <w:ilvl w:val="0"/>
                <w:numId w:val="13"/>
              </w:numPr>
              <w:ind w:left="136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wyjaśnia</w:t>
            </w:r>
            <w:r w:rsidR="00E53D60" w:rsidRPr="00D95CD4">
              <w:rPr>
                <w:rFonts w:cs="Times New Roman"/>
                <w:sz w:val="18"/>
                <w:szCs w:val="18"/>
                <w:lang w:val="pl-PL"/>
              </w:rPr>
              <w:t xml:space="preserve"> pojęcia </w:t>
            </w:r>
            <w:r w:rsidR="00E53D60" w:rsidRPr="00D95CD4">
              <w:rPr>
                <w:rFonts w:cs="Times New Roman"/>
                <w:i/>
                <w:sz w:val="18"/>
                <w:szCs w:val="18"/>
                <w:lang w:val="pl-PL"/>
              </w:rPr>
              <w:t>elektrolity</w:t>
            </w:r>
            <w:r w:rsidR="00E53D60" w:rsidRPr="00D95CD4">
              <w:rPr>
                <w:rFonts w:cs="Times New Roman"/>
                <w:sz w:val="18"/>
                <w:szCs w:val="18"/>
                <w:lang w:val="pl-PL"/>
              </w:rPr>
              <w:t xml:space="preserve"> i </w:t>
            </w:r>
            <w:r w:rsidR="00E53D60" w:rsidRPr="00D95CD4">
              <w:rPr>
                <w:rFonts w:cs="Times New Roman"/>
                <w:i/>
                <w:sz w:val="18"/>
                <w:szCs w:val="18"/>
                <w:lang w:val="pl-PL"/>
              </w:rPr>
              <w:t>nieelektrolity</w:t>
            </w:r>
          </w:p>
          <w:p w14:paraId="54E13467" w14:textId="77777777" w:rsidR="00E53D60" w:rsidRPr="00D95CD4" w:rsidRDefault="00E53D60" w:rsidP="006A2142">
            <w:pPr>
              <w:pStyle w:val="TableContents"/>
              <w:numPr>
                <w:ilvl w:val="0"/>
                <w:numId w:val="13"/>
              </w:numPr>
              <w:ind w:left="136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podaje założenia teorii dysocjacji elektrolitycznej (jonowej) Arrheniusa</w:t>
            </w:r>
            <w:r w:rsidRPr="00D95CD4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t>w odniesieniu do kwasów, zasad i soli</w:t>
            </w:r>
          </w:p>
          <w:p w14:paraId="5EA434F9" w14:textId="088E85D5" w:rsidR="00E53D60" w:rsidRPr="00D95CD4" w:rsidRDefault="006133D6" w:rsidP="006A2142">
            <w:pPr>
              <w:pStyle w:val="TableContents"/>
              <w:numPr>
                <w:ilvl w:val="0"/>
                <w:numId w:val="13"/>
              </w:numPr>
              <w:ind w:left="136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wyjaśnia</w:t>
            </w:r>
            <w:r w:rsidR="00E53D60" w:rsidRPr="00D95CD4">
              <w:rPr>
                <w:rFonts w:cs="Times New Roman"/>
                <w:sz w:val="18"/>
                <w:szCs w:val="18"/>
                <w:lang w:val="pl-PL"/>
              </w:rPr>
              <w:t xml:space="preserve"> pojęcia</w:t>
            </w:r>
            <w:r w:rsidR="00E53D60" w:rsidRPr="00D95CD4">
              <w:rPr>
                <w:rFonts w:cs="Times New Roman"/>
                <w:i/>
                <w:sz w:val="18"/>
                <w:szCs w:val="18"/>
                <w:lang w:val="pl-PL"/>
              </w:rPr>
              <w:t>:</w:t>
            </w:r>
            <w:r w:rsidR="00E53D60" w:rsidRPr="00D95CD4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="00E53D60" w:rsidRPr="00D95CD4">
              <w:rPr>
                <w:rFonts w:cs="Times New Roman"/>
                <w:i/>
                <w:sz w:val="18"/>
                <w:szCs w:val="18"/>
                <w:lang w:val="pl-PL"/>
              </w:rPr>
              <w:t>stała dysocjacji elektrolitycznej</w:t>
            </w:r>
            <w:r w:rsidR="00E53D60" w:rsidRPr="00D95CD4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="00E53D60" w:rsidRPr="00D95CD4">
              <w:rPr>
                <w:rFonts w:cs="Times New Roman"/>
                <w:i/>
                <w:sz w:val="18"/>
                <w:szCs w:val="18"/>
                <w:lang w:val="pl-PL"/>
              </w:rPr>
              <w:t>hydroliza soli</w:t>
            </w:r>
          </w:p>
          <w:p w14:paraId="2BD7F2C7" w14:textId="07F2D197" w:rsidR="00E53D60" w:rsidRPr="00D95CD4" w:rsidRDefault="00E53D60" w:rsidP="006A2142">
            <w:pPr>
              <w:pStyle w:val="TableContents"/>
              <w:numPr>
                <w:ilvl w:val="0"/>
                <w:numId w:val="13"/>
              </w:numPr>
              <w:ind w:left="136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pisze proste równania dysocjacji </w:t>
            </w:r>
            <w:r w:rsidR="002179F3" w:rsidRPr="00D95CD4">
              <w:rPr>
                <w:rFonts w:cs="Times New Roman"/>
                <w:sz w:val="18"/>
                <w:szCs w:val="18"/>
                <w:lang w:val="pl-PL"/>
              </w:rPr>
              <w:t>elektrolitycznej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="002179F3" w:rsidRPr="00D95CD4">
              <w:rPr>
                <w:rFonts w:cs="Times New Roman"/>
                <w:sz w:val="18"/>
                <w:szCs w:val="18"/>
                <w:lang w:val="pl-PL"/>
              </w:rPr>
              <w:t>kwasów, zasad i soli oraz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 podaje nazwy powstających jonów</w:t>
            </w:r>
          </w:p>
          <w:p w14:paraId="16897697" w14:textId="47EF63A3" w:rsidR="00E53D60" w:rsidRPr="00D95CD4" w:rsidRDefault="006133D6" w:rsidP="006A2142">
            <w:pPr>
              <w:pStyle w:val="TableContents"/>
              <w:numPr>
                <w:ilvl w:val="0"/>
                <w:numId w:val="13"/>
              </w:numPr>
              <w:ind w:left="136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wyjaśnia</w:t>
            </w:r>
            <w:r w:rsidR="00E53D60" w:rsidRPr="00D95CD4">
              <w:rPr>
                <w:rFonts w:cs="Times New Roman"/>
                <w:sz w:val="18"/>
                <w:szCs w:val="18"/>
                <w:lang w:val="pl-PL"/>
              </w:rPr>
              <w:t xml:space="preserve"> pojęcie </w:t>
            </w:r>
            <w:r w:rsidR="00E53D60" w:rsidRPr="00D95CD4">
              <w:rPr>
                <w:rFonts w:cs="Times New Roman"/>
                <w:i/>
                <w:sz w:val="18"/>
                <w:szCs w:val="18"/>
                <w:lang w:val="pl-PL"/>
              </w:rPr>
              <w:t>stopień dysocjacji elektrolitycznej</w:t>
            </w:r>
          </w:p>
          <w:p w14:paraId="32973E79" w14:textId="77777777" w:rsidR="00E53D60" w:rsidRPr="00D95CD4" w:rsidRDefault="00E53D60" w:rsidP="006A2142">
            <w:pPr>
              <w:pStyle w:val="TableContents"/>
              <w:numPr>
                <w:ilvl w:val="0"/>
                <w:numId w:val="13"/>
              </w:numPr>
              <w:ind w:left="136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wymienia przykłady elektrolitów 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lastRenderedPageBreak/>
              <w:t>mocnych i słabych</w:t>
            </w:r>
          </w:p>
          <w:p w14:paraId="6F446399" w14:textId="59372C7B" w:rsidR="00E53D60" w:rsidRPr="00D95CD4" w:rsidRDefault="00E53D60" w:rsidP="006A2142">
            <w:pPr>
              <w:pStyle w:val="TableContents"/>
              <w:numPr>
                <w:ilvl w:val="0"/>
                <w:numId w:val="13"/>
              </w:numPr>
              <w:ind w:left="136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wyjaśnia, na czym polega reakcja zobojętniania i pisze odpowiednie równanie reakcji chemicznej </w:t>
            </w:r>
            <w:r w:rsidR="002179F3" w:rsidRPr="00D95CD4">
              <w:rPr>
                <w:rFonts w:cs="Times New Roman"/>
                <w:sz w:val="18"/>
                <w:szCs w:val="18"/>
                <w:lang w:val="pl-PL"/>
              </w:rPr>
              <w:t>stosując zapis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 cząsteczkow</w:t>
            </w:r>
            <w:r w:rsidR="002179F3" w:rsidRPr="00D95CD4">
              <w:rPr>
                <w:rFonts w:cs="Times New Roman"/>
                <w:sz w:val="18"/>
                <w:szCs w:val="18"/>
                <w:lang w:val="pl-PL"/>
              </w:rPr>
              <w:t>y</w:t>
            </w:r>
          </w:p>
          <w:p w14:paraId="2DADD4E7" w14:textId="64AA800E" w:rsidR="00E53D60" w:rsidRPr="00D95CD4" w:rsidRDefault="00876408" w:rsidP="006A2142">
            <w:pPr>
              <w:pStyle w:val="TableContents"/>
              <w:numPr>
                <w:ilvl w:val="0"/>
                <w:numId w:val="13"/>
              </w:numPr>
              <w:ind w:left="136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określa</w:t>
            </w:r>
            <w:r w:rsidR="00E53D60" w:rsidRPr="00D95CD4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="006A2EA4">
              <w:rPr>
                <w:rFonts w:cs="Times New Roman"/>
                <w:sz w:val="18"/>
                <w:szCs w:val="18"/>
                <w:lang w:val="pl-PL"/>
              </w:rPr>
              <w:t xml:space="preserve">na podstawie </w:t>
            </w:r>
            <w:r w:rsidR="00E53D60" w:rsidRPr="00D95CD4">
              <w:rPr>
                <w:rFonts w:cs="Times New Roman"/>
                <w:sz w:val="18"/>
                <w:szCs w:val="18"/>
                <w:lang w:val="pl-PL"/>
              </w:rPr>
              <w:t>tabeli rozpuszczalności soli i wodorotlenków w wodzie</w:t>
            </w:r>
            <w:r w:rsidR="006A2EA4">
              <w:rPr>
                <w:rFonts w:cs="Times New Roman"/>
                <w:sz w:val="18"/>
                <w:szCs w:val="18"/>
                <w:lang w:val="pl-PL"/>
              </w:rPr>
              <w:t>, które</w:t>
            </w:r>
            <w:r w:rsidR="00E53D60" w:rsidRPr="00D95CD4">
              <w:rPr>
                <w:rFonts w:cs="Times New Roman"/>
                <w:sz w:val="18"/>
                <w:szCs w:val="18"/>
                <w:lang w:val="pl-PL"/>
              </w:rPr>
              <w:t xml:space="preserve"> związki chemiczne </w:t>
            </w:r>
            <w:r w:rsidR="006A2EA4">
              <w:rPr>
                <w:rFonts w:cs="Times New Roman"/>
                <w:sz w:val="18"/>
                <w:szCs w:val="18"/>
                <w:lang w:val="pl-PL"/>
              </w:rPr>
              <w:t xml:space="preserve">są </w:t>
            </w:r>
            <w:r w:rsidR="00E53D60" w:rsidRPr="00D95CD4">
              <w:rPr>
                <w:rFonts w:cs="Times New Roman"/>
                <w:sz w:val="18"/>
                <w:szCs w:val="18"/>
                <w:lang w:val="pl-PL"/>
              </w:rPr>
              <w:t>trudno rozpuszczalne</w:t>
            </w:r>
          </w:p>
          <w:p w14:paraId="00CD6030" w14:textId="5B3085C1" w:rsidR="00E53D60" w:rsidRPr="00D95CD4" w:rsidRDefault="00E53D60" w:rsidP="006A2142">
            <w:pPr>
              <w:pStyle w:val="TableContents"/>
              <w:numPr>
                <w:ilvl w:val="0"/>
                <w:numId w:val="13"/>
              </w:numPr>
              <w:ind w:left="136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pisze proste równania reakcji strącania osadów </w:t>
            </w:r>
            <w:r w:rsidR="002179F3" w:rsidRPr="00D95CD4">
              <w:rPr>
                <w:rFonts w:cs="Times New Roman"/>
                <w:sz w:val="18"/>
                <w:szCs w:val="18"/>
                <w:lang w:val="pl-PL"/>
              </w:rPr>
              <w:t>stosując zapis cząsteczkowy</w:t>
            </w:r>
          </w:p>
          <w:p w14:paraId="61EFC2BD" w14:textId="12C2612F" w:rsidR="00E53D60" w:rsidRPr="00D95CD4" w:rsidRDefault="006133D6" w:rsidP="006A2142">
            <w:pPr>
              <w:pStyle w:val="TableContents"/>
              <w:numPr>
                <w:ilvl w:val="0"/>
                <w:numId w:val="13"/>
              </w:numPr>
              <w:ind w:left="136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wyjaśnia</w:t>
            </w:r>
            <w:r w:rsidR="00E53D60" w:rsidRPr="00D95CD4">
              <w:rPr>
                <w:rFonts w:cs="Times New Roman"/>
                <w:sz w:val="18"/>
                <w:szCs w:val="18"/>
                <w:lang w:val="pl-PL"/>
              </w:rPr>
              <w:t xml:space="preserve"> pojęcie </w:t>
            </w:r>
            <w:r w:rsidR="00E53D60" w:rsidRPr="00D95CD4">
              <w:rPr>
                <w:rFonts w:cs="Times New Roman"/>
                <w:i/>
                <w:sz w:val="18"/>
                <w:szCs w:val="18"/>
                <w:lang w:val="pl-PL"/>
              </w:rPr>
              <w:t>odczyn roztworu</w:t>
            </w:r>
          </w:p>
          <w:p w14:paraId="460EBA6E" w14:textId="0AA30870" w:rsidR="00E53D60" w:rsidRPr="00D95CD4" w:rsidRDefault="00E53D60" w:rsidP="006A2142">
            <w:pPr>
              <w:pStyle w:val="TableContents"/>
              <w:numPr>
                <w:ilvl w:val="0"/>
                <w:numId w:val="13"/>
              </w:numPr>
              <w:ind w:left="136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wymienia podstawowe wskaźniki</w:t>
            </w:r>
            <w:r w:rsidR="00876408" w:rsidRPr="00D95CD4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kwasowo-zasadowe i </w:t>
            </w:r>
            <w:r w:rsidR="00A630DB" w:rsidRPr="00D95CD4">
              <w:rPr>
                <w:rFonts w:cs="Times New Roman"/>
                <w:sz w:val="18"/>
                <w:szCs w:val="18"/>
                <w:lang w:val="pl-PL"/>
              </w:rPr>
              <w:t>podaje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 ich zastosowania</w:t>
            </w:r>
          </w:p>
          <w:p w14:paraId="3E12F73C" w14:textId="77777777" w:rsidR="00E53D60" w:rsidRPr="00D95CD4" w:rsidRDefault="00E53D60" w:rsidP="006A2142">
            <w:pPr>
              <w:pStyle w:val="TableContents"/>
              <w:numPr>
                <w:ilvl w:val="0"/>
                <w:numId w:val="13"/>
              </w:numPr>
              <w:ind w:left="136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wyjaśnia, co to jest skala </w:t>
            </w:r>
            <w:proofErr w:type="spellStart"/>
            <w:r w:rsidRPr="00D95CD4">
              <w:rPr>
                <w:rFonts w:cs="Times New Roman"/>
                <w:sz w:val="18"/>
                <w:szCs w:val="18"/>
                <w:lang w:val="pl-PL"/>
              </w:rPr>
              <w:t>pH</w:t>
            </w:r>
            <w:proofErr w:type="spellEnd"/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 i w jaki sposób można z niej korzystać</w:t>
            </w:r>
          </w:p>
          <w:p w14:paraId="1CE6F7D2" w14:textId="3E579183" w:rsidR="00E53D60" w:rsidRPr="00D95CD4" w:rsidRDefault="00E53D60" w:rsidP="002179F3">
            <w:pPr>
              <w:ind w:left="181"/>
              <w:rPr>
                <w:rFonts w:eastAsia="Andale Sans UI"/>
                <w:kern w:val="3"/>
                <w:sz w:val="18"/>
                <w:szCs w:val="18"/>
                <w:lang w:val="pl-PL" w:eastAsia="ja-JP" w:bidi="fa-IR"/>
              </w:rPr>
            </w:pP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A39A80" w14:textId="77777777" w:rsidR="00E53D60" w:rsidRPr="00D95CD4" w:rsidRDefault="00E53D60" w:rsidP="00E53D60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376B1B4F" w14:textId="77777777" w:rsidR="00E53D60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wyjaśnia kryterium podziału substancji na elektrolity i nieelektrolity</w:t>
            </w:r>
          </w:p>
          <w:p w14:paraId="23037473" w14:textId="77777777" w:rsidR="00E53D60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wyjaśnia rolę cząsteczek wody jako dipoli w procesie dysocjacji elektrolitycznej</w:t>
            </w:r>
          </w:p>
          <w:p w14:paraId="569735F2" w14:textId="77777777" w:rsidR="00E53D60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podaje założenia teorii Br</w:t>
            </w:r>
            <w:r w:rsidRPr="00D95CD4">
              <w:rPr>
                <w:sz w:val="18"/>
                <w:szCs w:val="18"/>
                <w:lang w:val="pl-PL"/>
              </w:rPr>
              <w:t>ø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t>nsteda–Lowry’ego w odniesieniu do kwasów i zasad</w:t>
            </w:r>
          </w:p>
          <w:p w14:paraId="01FD5A69" w14:textId="77777777" w:rsidR="00E53D60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podaje założenia teorii Lewisa</w:t>
            </w:r>
            <w:r w:rsidRPr="00D95CD4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w odniesieniu do kwasów i zasad </w:t>
            </w:r>
          </w:p>
          <w:p w14:paraId="4BB9EB4F" w14:textId="1E7C78D8" w:rsidR="003A5667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pisze równania reakcji dysocjacji </w:t>
            </w:r>
            <w:r w:rsidR="002179F3" w:rsidRPr="00D95CD4">
              <w:rPr>
                <w:rFonts w:cs="Times New Roman"/>
                <w:sz w:val="18"/>
                <w:szCs w:val="18"/>
                <w:lang w:val="pl-PL"/>
              </w:rPr>
              <w:t>elektrolitycznej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 kwasów, zasad i</w:t>
            </w:r>
            <w:r w:rsidR="00876408" w:rsidRPr="00D95CD4"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soli </w:t>
            </w:r>
          </w:p>
          <w:p w14:paraId="6F822B49" w14:textId="263A03E8" w:rsidR="00E53D60" w:rsidRPr="00D95CD4" w:rsidRDefault="003A5667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pisze równania dysocjacji 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lastRenderedPageBreak/>
              <w:t xml:space="preserve">stopniowej kwasów </w:t>
            </w:r>
          </w:p>
          <w:p w14:paraId="6FC371C0" w14:textId="77777777" w:rsidR="00E53D60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wyjaśnia kryterium podziału elektrolitów na mocne i słabe</w:t>
            </w:r>
          </w:p>
          <w:p w14:paraId="37EFC89D" w14:textId="77777777" w:rsidR="00E53D60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porównuje moc elektrolitów na podstawie wartości ich stałych dysocjacji</w:t>
            </w:r>
          </w:p>
          <w:p w14:paraId="1AA6372E" w14:textId="77777777" w:rsidR="00E53D60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pisze wzory matematyczne na obliczanie stopnia dysocjacji elektrolitycznej i stałej dysocjacji elektrolitycznej</w:t>
            </w:r>
          </w:p>
          <w:p w14:paraId="759F8FBD" w14:textId="77777777" w:rsidR="00E53D60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wymienia czynniki wpływające na wartość stałej dysocjacji elektrolitycznej i stopnia dysocjacji elektrolitycznej</w:t>
            </w:r>
          </w:p>
          <w:p w14:paraId="055A3010" w14:textId="0EA6EEE2" w:rsidR="00E53D60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pisze równania reakcji zobojętniania w </w:t>
            </w:r>
            <w:r w:rsidR="006E35D9" w:rsidRPr="00D95CD4">
              <w:rPr>
                <w:rFonts w:cs="Times New Roman"/>
                <w:sz w:val="18"/>
                <w:szCs w:val="18"/>
                <w:lang w:val="pl-PL"/>
              </w:rPr>
              <w:t xml:space="preserve">formie zapisu </w:t>
            </w:r>
            <w:r w:rsidR="003A5667" w:rsidRPr="00D95CD4">
              <w:rPr>
                <w:rFonts w:cs="Times New Roman"/>
                <w:sz w:val="18"/>
                <w:szCs w:val="18"/>
                <w:lang w:val="pl-PL"/>
              </w:rPr>
              <w:t>cząsteczkowego, jonowego i</w:t>
            </w:r>
            <w:r w:rsidR="005A1BE9" w:rsidRPr="00D95CD4"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="003A5667" w:rsidRPr="00D95CD4">
              <w:rPr>
                <w:rFonts w:cs="Times New Roman"/>
                <w:sz w:val="18"/>
                <w:szCs w:val="18"/>
                <w:lang w:val="pl-PL"/>
              </w:rPr>
              <w:t>jonowego skróconego</w:t>
            </w:r>
          </w:p>
          <w:p w14:paraId="6FF28697" w14:textId="7F9B88CC" w:rsidR="00E53D60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analizuje tabelę rozpuszczalności soli i wodorotlenków w wodzie pod kątem przeprowadzenia</w:t>
            </w:r>
            <w:r w:rsidR="006A2EA4">
              <w:rPr>
                <w:rFonts w:cs="Times New Roman"/>
                <w:sz w:val="18"/>
                <w:szCs w:val="18"/>
                <w:lang w:val="pl-PL"/>
              </w:rPr>
              <w:t xml:space="preserve"> doświadczenia chemicznego, w którym zajdzie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="006A2EA4" w:rsidRPr="00D95CD4">
              <w:rPr>
                <w:rFonts w:cs="Times New Roman"/>
                <w:sz w:val="18"/>
                <w:szCs w:val="18"/>
                <w:lang w:val="pl-PL"/>
              </w:rPr>
              <w:t>reakcj</w:t>
            </w:r>
            <w:r w:rsidR="006A2EA4">
              <w:rPr>
                <w:rFonts w:cs="Times New Roman"/>
                <w:sz w:val="18"/>
                <w:szCs w:val="18"/>
                <w:lang w:val="pl-PL"/>
              </w:rPr>
              <w:t xml:space="preserve">a 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t>strącania osadów</w:t>
            </w:r>
          </w:p>
          <w:p w14:paraId="02A1FABE" w14:textId="77777777" w:rsidR="003A5667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pisze równania reakcji strącania osadów w postaci </w:t>
            </w:r>
            <w:r w:rsidR="003A5667" w:rsidRPr="00D95CD4">
              <w:rPr>
                <w:rFonts w:cs="Times New Roman"/>
                <w:sz w:val="18"/>
                <w:szCs w:val="18"/>
                <w:lang w:val="pl-PL"/>
              </w:rPr>
              <w:t>zapisu cząsteczkowego, jonowego</w:t>
            </w:r>
          </w:p>
          <w:p w14:paraId="2E261871" w14:textId="1B1CF1EA" w:rsidR="003A5667" w:rsidRPr="00D95CD4" w:rsidRDefault="003A5667" w:rsidP="003A5667">
            <w:pPr>
              <w:pStyle w:val="TableContents"/>
              <w:ind w:left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i jonowego skróconego</w:t>
            </w:r>
          </w:p>
          <w:p w14:paraId="28ED1610" w14:textId="06846AB7" w:rsidR="00E53D60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wyjaśnia pojęcie </w:t>
            </w:r>
            <w:r w:rsidRPr="00D95CD4">
              <w:rPr>
                <w:rFonts w:cs="Times New Roman"/>
                <w:i/>
                <w:sz w:val="18"/>
                <w:szCs w:val="18"/>
                <w:lang w:val="pl-PL"/>
              </w:rPr>
              <w:t>iloczyn jonowy wody</w:t>
            </w:r>
          </w:p>
          <w:p w14:paraId="703EAD0C" w14:textId="111767A1" w:rsidR="00156CE0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wyznacza </w:t>
            </w:r>
            <w:r w:rsidR="003A5667" w:rsidRPr="00D95CD4">
              <w:rPr>
                <w:rFonts w:cs="Times New Roman"/>
                <w:sz w:val="18"/>
                <w:szCs w:val="18"/>
                <w:lang w:val="pl-PL"/>
              </w:rPr>
              <w:t xml:space="preserve">wartość </w:t>
            </w:r>
            <w:proofErr w:type="spellStart"/>
            <w:r w:rsidRPr="00D95CD4">
              <w:rPr>
                <w:rFonts w:cs="Times New Roman"/>
                <w:sz w:val="18"/>
                <w:szCs w:val="18"/>
                <w:lang w:val="pl-PL"/>
              </w:rPr>
              <w:t>pH</w:t>
            </w:r>
            <w:proofErr w:type="spellEnd"/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 roztworów z</w:t>
            </w:r>
            <w:r w:rsidR="004E01B6"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t>użyciem wskaźników kwasowo-</w:t>
            </w:r>
          </w:p>
          <w:p w14:paraId="2A74327D" w14:textId="42D49400" w:rsidR="00E53D60" w:rsidRPr="00D95CD4" w:rsidRDefault="00156CE0" w:rsidP="003A5667">
            <w:pPr>
              <w:pStyle w:val="TableContents"/>
              <w:ind w:left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-</w:t>
            </w:r>
            <w:r w:rsidR="00E53D60" w:rsidRPr="00D95CD4">
              <w:rPr>
                <w:rFonts w:cs="Times New Roman"/>
                <w:sz w:val="18"/>
                <w:szCs w:val="18"/>
                <w:lang w:val="pl-PL"/>
              </w:rPr>
              <w:t>zasadowych oraz określa ich odczyn</w:t>
            </w:r>
          </w:p>
          <w:p w14:paraId="46C1B49C" w14:textId="77777777" w:rsidR="00E53D60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wyjaśnia, na czym polega reakcja hydrolizy soli</w:t>
            </w:r>
          </w:p>
          <w:p w14:paraId="473614ED" w14:textId="6CC5FF26" w:rsidR="00876408" w:rsidRPr="00D95CD4" w:rsidRDefault="00876408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wyjaśnia</w:t>
            </w:r>
            <w:r w:rsidR="000E68FB" w:rsidRPr="00D95CD4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 na czym polegają właściwości sorpcyjne gleby</w:t>
            </w:r>
          </w:p>
          <w:p w14:paraId="33D739A7" w14:textId="1B7088A0" w:rsidR="00E53D60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wyjaśnia korzyści i zagrożenia wynikające ze stosowania środków ochrony roślin</w:t>
            </w:r>
          </w:p>
          <w:p w14:paraId="62CB7B0E" w14:textId="77777777" w:rsidR="00E53D60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sz w:val="18"/>
                <w:szCs w:val="18"/>
                <w:lang w:val="pl-PL"/>
              </w:rPr>
              <w:lastRenderedPageBreak/>
              <w:t xml:space="preserve">wyjaśnia pojęcie </w:t>
            </w:r>
            <w:r w:rsidRPr="00D95CD4">
              <w:rPr>
                <w:i/>
                <w:sz w:val="18"/>
                <w:szCs w:val="18"/>
                <w:lang w:val="pl-PL"/>
              </w:rPr>
              <w:t>iloczyn rozpuszczalności substancji</w:t>
            </w:r>
          </w:p>
          <w:p w14:paraId="43744ED3" w14:textId="31371091" w:rsidR="00DB2BE0" w:rsidRPr="00D95CD4" w:rsidRDefault="00DB2BE0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iCs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iCs/>
                <w:sz w:val="18"/>
                <w:szCs w:val="18"/>
                <w:lang w:val="pl-PL"/>
              </w:rPr>
              <w:t>projektuje doświadczenie chemiczne</w:t>
            </w:r>
            <w:r w:rsidRPr="00D95CD4">
              <w:rPr>
                <w:rFonts w:cs="Times New Roman"/>
                <w:i/>
                <w:sz w:val="18"/>
                <w:szCs w:val="18"/>
                <w:lang w:val="pl-PL"/>
              </w:rPr>
              <w:t xml:space="preserve"> Badanie odczynu gleby </w:t>
            </w:r>
            <w:r w:rsidRPr="00D95CD4">
              <w:rPr>
                <w:rFonts w:cs="Times New Roman"/>
                <w:iCs/>
                <w:sz w:val="18"/>
                <w:szCs w:val="18"/>
                <w:lang w:val="pl-PL"/>
              </w:rPr>
              <w:t>i formułuje wniosek</w:t>
            </w:r>
          </w:p>
          <w:p w14:paraId="4663DD0B" w14:textId="7278BD82" w:rsidR="00DB2BE0" w:rsidRPr="00F430BD" w:rsidRDefault="00DB2BE0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iCs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iCs/>
                <w:sz w:val="18"/>
                <w:szCs w:val="18"/>
                <w:lang w:val="pl-PL"/>
              </w:rPr>
              <w:t>projektuje doświadczenie chemiczne</w:t>
            </w:r>
            <w:r w:rsidRPr="00D95CD4">
              <w:rPr>
                <w:rFonts w:cs="Times New Roman"/>
                <w:i/>
                <w:sz w:val="18"/>
                <w:szCs w:val="18"/>
                <w:lang w:val="pl-PL"/>
              </w:rPr>
              <w:t xml:space="preserve"> Badanie właściwości sorpcyjnych gleby </w:t>
            </w:r>
            <w:r w:rsidRPr="00F430BD">
              <w:rPr>
                <w:rFonts w:cs="Times New Roman"/>
                <w:iCs/>
                <w:sz w:val="18"/>
                <w:szCs w:val="18"/>
                <w:lang w:val="pl-PL"/>
              </w:rPr>
              <w:t>i formułuje wniosek</w:t>
            </w:r>
          </w:p>
          <w:p w14:paraId="272D0384" w14:textId="2D2B6500" w:rsidR="00B702C2" w:rsidRPr="00F430BD" w:rsidRDefault="00B702C2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F430BD">
              <w:rPr>
                <w:rFonts w:cs="Times New Roman"/>
                <w:sz w:val="18"/>
                <w:szCs w:val="18"/>
                <w:lang w:val="pl-PL"/>
              </w:rPr>
              <w:t>pisze równania reakcji hydrolizy wodnych roztworów soli prostych, w postaci zapisu jonowego oraz określa rodzaj reakcji hydrolizy</w:t>
            </w:r>
          </w:p>
          <w:p w14:paraId="5E7696EB" w14:textId="77777777" w:rsidR="00DB2BE0" w:rsidRPr="00D95CD4" w:rsidRDefault="00DB2BE0" w:rsidP="00F430BD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F3E68A" w14:textId="77777777" w:rsidR="00E53D60" w:rsidRDefault="00E53D60" w:rsidP="00E53D60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2E81D779" w14:textId="77777777" w:rsidR="003A5667" w:rsidRPr="003A5667" w:rsidRDefault="00E53D60" w:rsidP="006A2142">
            <w:pPr>
              <w:pStyle w:val="TableContents"/>
              <w:numPr>
                <w:ilvl w:val="0"/>
                <w:numId w:val="15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 xml:space="preserve">projektuje i przeprowadza doświadczenie chemiczne </w:t>
            </w:r>
            <w:r>
              <w:rPr>
                <w:rFonts w:cs="Times New Roman"/>
                <w:i/>
                <w:sz w:val="18"/>
                <w:szCs w:val="18"/>
                <w:lang w:val="pl-PL"/>
              </w:rPr>
              <w:t xml:space="preserve">Badanie przewodzenia prądu elektrycznego </w:t>
            </w:r>
          </w:p>
          <w:p w14:paraId="16E01F91" w14:textId="1187C51E" w:rsidR="00E53D60" w:rsidRDefault="00E53D60" w:rsidP="003A5667">
            <w:pPr>
              <w:pStyle w:val="TableContents"/>
              <w:ind w:left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i/>
                <w:sz w:val="18"/>
                <w:szCs w:val="18"/>
                <w:lang w:val="pl-PL"/>
              </w:rPr>
              <w:t>i zmiany barwy wskaźników kwasowo-zasadowych w wodnych roztworach różnych związków chemicznych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 oraz dokonuje podziału substancji na elektrolity</w:t>
            </w:r>
            <w:r w:rsidR="00B56729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pl-PL"/>
              </w:rPr>
              <w:t>i</w:t>
            </w:r>
            <w:r w:rsidR="00D95CD4">
              <w:rPr>
                <w:rFonts w:cs="Times New Roman"/>
                <w:sz w:val="18"/>
                <w:szCs w:val="18"/>
                <w:lang w:val="pl-PL"/>
              </w:rPr>
              <w:t> </w:t>
            </w:r>
            <w:r>
              <w:rPr>
                <w:rFonts w:cs="Times New Roman"/>
                <w:sz w:val="18"/>
                <w:szCs w:val="18"/>
                <w:lang w:val="pl-PL"/>
              </w:rPr>
              <w:t>nieelektrolity</w:t>
            </w:r>
          </w:p>
          <w:p w14:paraId="2F27B294" w14:textId="635B25C8" w:rsidR="00E53D60" w:rsidRDefault="00E53D60" w:rsidP="006A2142">
            <w:pPr>
              <w:pStyle w:val="TableContents"/>
              <w:numPr>
                <w:ilvl w:val="0"/>
                <w:numId w:val="15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wyjaśnia założenia teorii Br</w:t>
            </w:r>
            <w:r>
              <w:rPr>
                <w:sz w:val="18"/>
                <w:szCs w:val="18"/>
                <w:lang w:val="pl-PL"/>
              </w:rPr>
              <w:t>ø</w:t>
            </w:r>
            <w:r>
              <w:rPr>
                <w:rFonts w:cs="Times New Roman"/>
                <w:sz w:val="18"/>
                <w:szCs w:val="18"/>
                <w:lang w:val="pl-PL"/>
              </w:rPr>
              <w:t>nsteda–Lowry’ego w odniesieniu do kwasów i zasad oraz wymienia przykłady kwasów i zasad według znanych teorii</w:t>
            </w:r>
          </w:p>
          <w:p w14:paraId="481B4B6B" w14:textId="77777777" w:rsidR="00E53D60" w:rsidRDefault="00E53D60" w:rsidP="006A2142">
            <w:pPr>
              <w:pStyle w:val="TableContents"/>
              <w:numPr>
                <w:ilvl w:val="0"/>
                <w:numId w:val="15"/>
              </w:numPr>
              <w:ind w:left="181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 xml:space="preserve">wykonuje obliczenia chemiczne 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z zastosowaniem pojęcia </w:t>
            </w:r>
            <w:r>
              <w:rPr>
                <w:rFonts w:cs="Times New Roman"/>
                <w:i/>
                <w:sz w:val="18"/>
                <w:szCs w:val="18"/>
                <w:lang w:val="pl-PL"/>
              </w:rPr>
              <w:t>stopień dysocjacji</w:t>
            </w:r>
          </w:p>
          <w:p w14:paraId="76529C8C" w14:textId="77777777" w:rsidR="00E53D60" w:rsidRDefault="00E53D60" w:rsidP="006A2142">
            <w:pPr>
              <w:pStyle w:val="TableContents"/>
              <w:numPr>
                <w:ilvl w:val="0"/>
                <w:numId w:val="15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porównuje przewodnictwo elektryczne roztworów różnych kwasów o takich samych stężeniach i interpretuje wyniki doświadczeń chemicznych</w:t>
            </w:r>
          </w:p>
          <w:p w14:paraId="5A4C9155" w14:textId="77777777" w:rsidR="00E53D60" w:rsidRDefault="00E53D60" w:rsidP="006A2142">
            <w:pPr>
              <w:pStyle w:val="TableContents"/>
              <w:numPr>
                <w:ilvl w:val="0"/>
                <w:numId w:val="15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projektuje i przeprowadza doświadczenie chemiczne mające na celu zbadanie przewodnictwa roztworów kwasu octowego o różnych stężeniach oraz interpretuje wyniki doświadczenia chemicznego</w:t>
            </w:r>
          </w:p>
          <w:p w14:paraId="2540709B" w14:textId="77777777" w:rsidR="00F83E33" w:rsidRDefault="00F83E33" w:rsidP="006A2142">
            <w:pPr>
              <w:pStyle w:val="TableContents"/>
              <w:numPr>
                <w:ilvl w:val="0"/>
                <w:numId w:val="15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83E33">
              <w:rPr>
                <w:rFonts w:cs="Times New Roman"/>
                <w:i/>
                <w:iCs/>
                <w:sz w:val="18"/>
                <w:szCs w:val="18"/>
                <w:lang w:val="pl-PL"/>
              </w:rPr>
              <w:t>Reakcje zobojętniania zasad kwasami</w:t>
            </w:r>
          </w:p>
          <w:p w14:paraId="3E586623" w14:textId="73997FE8" w:rsidR="00F83E33" w:rsidRPr="00B56729" w:rsidRDefault="00E53D60" w:rsidP="006A2142">
            <w:pPr>
              <w:pStyle w:val="TableContents"/>
              <w:numPr>
                <w:ilvl w:val="0"/>
                <w:numId w:val="15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B56729">
              <w:rPr>
                <w:rFonts w:cs="Times New Roman"/>
                <w:sz w:val="18"/>
                <w:szCs w:val="18"/>
                <w:lang w:val="pl-PL"/>
              </w:rPr>
              <w:t xml:space="preserve">pisze równania reakcji zobojętniania </w:t>
            </w:r>
            <w:r w:rsidR="00F83E33" w:rsidRPr="00B56729">
              <w:rPr>
                <w:rFonts w:cs="Times New Roman"/>
                <w:sz w:val="18"/>
                <w:szCs w:val="18"/>
                <w:lang w:val="pl-PL"/>
              </w:rPr>
              <w:t>postaci zapisu cząsteczkowego, jonowego i</w:t>
            </w:r>
            <w:r w:rsidR="005A1BE9"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="00F83E33" w:rsidRPr="00B56729">
              <w:rPr>
                <w:rFonts w:cs="Times New Roman"/>
                <w:sz w:val="18"/>
                <w:szCs w:val="18"/>
                <w:lang w:val="pl-PL"/>
              </w:rPr>
              <w:t>jonowego skróconego</w:t>
            </w:r>
          </w:p>
          <w:p w14:paraId="20348E01" w14:textId="72B12041" w:rsidR="00E53D60" w:rsidRDefault="00E53D60" w:rsidP="006A2142">
            <w:pPr>
              <w:pStyle w:val="TableContents"/>
              <w:numPr>
                <w:ilvl w:val="0"/>
                <w:numId w:val="15"/>
              </w:numPr>
              <w:ind w:left="181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>
              <w:rPr>
                <w:rFonts w:cs="Times New Roman"/>
                <w:i/>
                <w:sz w:val="18"/>
                <w:szCs w:val="18"/>
                <w:lang w:val="pl-PL"/>
              </w:rPr>
              <w:t>Otrzymywanie osadów trudno rozpuszczalnych wodorotlenków</w:t>
            </w:r>
            <w:r w:rsidR="00D95CD4">
              <w:rPr>
                <w:rFonts w:cs="Times New Roman"/>
                <w:i/>
                <w:sz w:val="18"/>
                <w:szCs w:val="18"/>
                <w:lang w:val="pl-PL"/>
              </w:rPr>
              <w:t>,</w:t>
            </w:r>
            <w:r w:rsidR="00D95CD4"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="00D95CD4" w:rsidRPr="00206848">
              <w:rPr>
                <w:rFonts w:cs="Times New Roman"/>
                <w:sz w:val="18"/>
                <w:szCs w:val="18"/>
                <w:lang w:val="pl-PL"/>
              </w:rPr>
              <w:t>pisze odpowiednie równanie reakcji chemicznej i</w:t>
            </w:r>
            <w:r w:rsidR="00D95CD4"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="00D95CD4" w:rsidRPr="00206848">
              <w:rPr>
                <w:rFonts w:cs="Times New Roman"/>
                <w:sz w:val="18"/>
                <w:szCs w:val="18"/>
                <w:lang w:val="pl-PL"/>
              </w:rPr>
              <w:t>formułuje wniosek</w:t>
            </w:r>
          </w:p>
          <w:p w14:paraId="1B3879F5" w14:textId="0A467593" w:rsidR="00E53D60" w:rsidRDefault="00E53D60" w:rsidP="006A2142">
            <w:pPr>
              <w:pStyle w:val="TableContents"/>
              <w:numPr>
                <w:ilvl w:val="0"/>
                <w:numId w:val="15"/>
              </w:numPr>
              <w:ind w:left="181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>
              <w:rPr>
                <w:rFonts w:cs="Times New Roman"/>
                <w:i/>
                <w:sz w:val="18"/>
                <w:szCs w:val="18"/>
                <w:lang w:val="pl-PL"/>
              </w:rPr>
              <w:t>Strącanie osadu trudno rozpuszczalnej soli</w:t>
            </w:r>
            <w:r w:rsidR="00D95CD4" w:rsidRPr="00206848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="00D95CD4"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="00D95CD4" w:rsidRPr="00206848">
              <w:rPr>
                <w:rFonts w:cs="Times New Roman"/>
                <w:sz w:val="18"/>
                <w:szCs w:val="18"/>
                <w:lang w:val="pl-PL"/>
              </w:rPr>
              <w:t>pisze odpowiednie równanie reakcji chemicznej i formułuje wniosek</w:t>
            </w:r>
          </w:p>
          <w:p w14:paraId="60AB6B51" w14:textId="77777777" w:rsidR="00E53D60" w:rsidRDefault="00E53D60" w:rsidP="006A2142">
            <w:pPr>
              <w:pStyle w:val="TableContents"/>
              <w:numPr>
                <w:ilvl w:val="0"/>
                <w:numId w:val="15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bada odczyn wodnych roztworów soli i interpretuje wyniki doświadczeń chemicznych</w:t>
            </w:r>
          </w:p>
          <w:p w14:paraId="2B40EEEC" w14:textId="50C3B758" w:rsidR="00E53D60" w:rsidRDefault="00876408" w:rsidP="006A2142">
            <w:pPr>
              <w:pStyle w:val="TableContents"/>
              <w:numPr>
                <w:ilvl w:val="0"/>
                <w:numId w:val="15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określa</w:t>
            </w:r>
            <w:r w:rsidR="00E53D60">
              <w:rPr>
                <w:rFonts w:cs="Times New Roman"/>
                <w:sz w:val="18"/>
                <w:szCs w:val="18"/>
                <w:lang w:val="pl-PL"/>
              </w:rPr>
              <w:t xml:space="preserve"> na podstawie wzorów soli, które z nich ulegają reakcji hydrolizy, oraz określa rodzaj </w:t>
            </w:r>
            <w:r w:rsidR="00B56729">
              <w:rPr>
                <w:rFonts w:cs="Times New Roman"/>
                <w:sz w:val="18"/>
                <w:szCs w:val="18"/>
                <w:lang w:val="pl-PL"/>
              </w:rPr>
              <w:t xml:space="preserve">zachodzącej </w:t>
            </w:r>
            <w:r w:rsidR="00E53D60">
              <w:rPr>
                <w:rFonts w:cs="Times New Roman"/>
                <w:sz w:val="18"/>
                <w:szCs w:val="18"/>
                <w:lang w:val="pl-PL"/>
              </w:rPr>
              <w:t>reakcji hydrolizy</w:t>
            </w:r>
          </w:p>
          <w:p w14:paraId="751AAE2B" w14:textId="51CDF782" w:rsidR="00E53D60" w:rsidRDefault="00E53D60" w:rsidP="006A2142">
            <w:pPr>
              <w:pStyle w:val="TableContents"/>
              <w:numPr>
                <w:ilvl w:val="0"/>
                <w:numId w:val="15"/>
              </w:numPr>
              <w:ind w:left="181" w:hanging="181"/>
              <w:textAlignment w:val="auto"/>
              <w:rPr>
                <w:rFonts w:cs="Times New Roman"/>
                <w:b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 xml:space="preserve">pisze równania reakcji hydrolizy soli w postaci </w:t>
            </w:r>
            <w:r w:rsidR="00F83E33">
              <w:rPr>
                <w:rFonts w:cs="Times New Roman"/>
                <w:sz w:val="18"/>
                <w:szCs w:val="18"/>
                <w:lang w:val="pl-PL"/>
              </w:rPr>
              <w:t xml:space="preserve">zapisu </w:t>
            </w:r>
            <w:r>
              <w:rPr>
                <w:rFonts w:cs="Times New Roman"/>
                <w:sz w:val="18"/>
                <w:szCs w:val="18"/>
                <w:lang w:val="pl-PL"/>
              </w:rPr>
              <w:t>jonowe</w:t>
            </w:r>
            <w:r w:rsidR="00F83E33">
              <w:rPr>
                <w:rFonts w:cs="Times New Roman"/>
                <w:sz w:val="18"/>
                <w:szCs w:val="18"/>
                <w:lang w:val="pl-PL"/>
              </w:rPr>
              <w:t>go</w:t>
            </w:r>
          </w:p>
          <w:p w14:paraId="1B98B10B" w14:textId="642B7026" w:rsidR="00E53D60" w:rsidRDefault="00E53D60" w:rsidP="006A2142">
            <w:pPr>
              <w:pStyle w:val="TableContents"/>
              <w:numPr>
                <w:ilvl w:val="0"/>
                <w:numId w:val="15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lastRenderedPageBreak/>
              <w:t>podaje treść prawa rozcieńczeń Ostwalda i przedstawia jego zapis w</w:t>
            </w:r>
            <w:r w:rsidR="00876408">
              <w:rPr>
                <w:sz w:val="18"/>
                <w:szCs w:val="18"/>
                <w:lang w:val="pl-PL"/>
              </w:rPr>
              <w:t> </w:t>
            </w:r>
            <w:r>
              <w:rPr>
                <w:sz w:val="18"/>
                <w:szCs w:val="18"/>
                <w:lang w:val="pl-PL"/>
              </w:rPr>
              <w:t>sposób matematyczny</w:t>
            </w:r>
          </w:p>
          <w:p w14:paraId="4BCCAB91" w14:textId="77777777" w:rsidR="00E53D60" w:rsidRPr="00F430BD" w:rsidRDefault="00E53D60" w:rsidP="006A2142">
            <w:pPr>
              <w:pStyle w:val="TableContents"/>
              <w:numPr>
                <w:ilvl w:val="0"/>
                <w:numId w:val="15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określa zależność między wartością iloczynu rozpuszczalności a rozpuszczalnością soli w danej </w:t>
            </w:r>
            <w:r w:rsidRPr="00F430BD">
              <w:rPr>
                <w:sz w:val="18"/>
                <w:szCs w:val="18"/>
                <w:lang w:val="pl-PL"/>
              </w:rPr>
              <w:t>temperaturze</w:t>
            </w:r>
          </w:p>
          <w:p w14:paraId="130719E6" w14:textId="64D0433C" w:rsidR="00E53D60" w:rsidRPr="00F430BD" w:rsidRDefault="00E53D60" w:rsidP="006A2142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30BD">
              <w:rPr>
                <w:sz w:val="18"/>
                <w:szCs w:val="18"/>
                <w:lang w:val="pl-PL"/>
              </w:rPr>
              <w:t>wyjaśnia, na czym polega efekt wspólnego jonu</w:t>
            </w:r>
            <w:r w:rsidR="00AC56E1" w:rsidRPr="00F430BD">
              <w:rPr>
                <w:sz w:val="18"/>
                <w:szCs w:val="18"/>
                <w:lang w:val="pl-PL"/>
              </w:rPr>
              <w:t xml:space="preserve"> </w:t>
            </w:r>
          </w:p>
          <w:p w14:paraId="19EAAEAD" w14:textId="1ECC59A4" w:rsidR="00AC56E1" w:rsidRPr="00F430BD" w:rsidRDefault="00AC56E1" w:rsidP="006A2142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30BD">
              <w:rPr>
                <w:sz w:val="18"/>
                <w:szCs w:val="18"/>
                <w:lang w:val="pl-PL"/>
              </w:rPr>
              <w:t xml:space="preserve">wykazuje jak efekt wspólnego jonu wpływa na wartość </w:t>
            </w:r>
            <w:proofErr w:type="spellStart"/>
            <w:r w:rsidRPr="00F430BD">
              <w:rPr>
                <w:sz w:val="18"/>
                <w:szCs w:val="18"/>
                <w:lang w:val="pl-PL"/>
              </w:rPr>
              <w:t>pH</w:t>
            </w:r>
            <w:proofErr w:type="spellEnd"/>
            <w:r w:rsidRPr="00F430BD">
              <w:rPr>
                <w:sz w:val="18"/>
                <w:szCs w:val="18"/>
                <w:lang w:val="pl-PL"/>
              </w:rPr>
              <w:t>, stałą oraz stopień dysocjacji</w:t>
            </w:r>
          </w:p>
          <w:p w14:paraId="72DF16B8" w14:textId="64261056" w:rsidR="00B702C2" w:rsidRPr="00F430BD" w:rsidRDefault="00DB2BE0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F430BD">
              <w:rPr>
                <w:rFonts w:cs="Times New Roman"/>
                <w:iCs/>
                <w:sz w:val="18"/>
                <w:szCs w:val="18"/>
                <w:lang w:val="pl-PL"/>
              </w:rPr>
              <w:t>projektuje doświadczenie chemiczne</w:t>
            </w:r>
            <w:r w:rsidRPr="00F430BD">
              <w:rPr>
                <w:rFonts w:cs="Times New Roman"/>
                <w:i/>
                <w:sz w:val="18"/>
                <w:szCs w:val="18"/>
                <w:lang w:val="pl-PL"/>
              </w:rPr>
              <w:t xml:space="preserve"> Badanie odczynu wodnych roztworów sol</w:t>
            </w:r>
            <w:r w:rsidRPr="00F430BD">
              <w:rPr>
                <w:rFonts w:cs="Times New Roman"/>
                <w:iCs/>
                <w:sz w:val="18"/>
                <w:szCs w:val="18"/>
                <w:lang w:val="pl-PL"/>
              </w:rPr>
              <w:t xml:space="preserve">i  formułuje </w:t>
            </w:r>
            <w:proofErr w:type="spellStart"/>
            <w:r w:rsidRPr="00F430BD">
              <w:rPr>
                <w:rFonts w:cs="Times New Roman"/>
                <w:iCs/>
                <w:sz w:val="18"/>
                <w:szCs w:val="18"/>
                <w:lang w:val="pl-PL"/>
              </w:rPr>
              <w:t>wniosek</w:t>
            </w:r>
            <w:r w:rsidR="00B702C2" w:rsidRPr="00F430BD">
              <w:rPr>
                <w:rFonts w:cs="Times New Roman"/>
                <w:sz w:val="18"/>
                <w:szCs w:val="18"/>
                <w:lang w:val="pl-PL"/>
              </w:rPr>
              <w:t>pisze</w:t>
            </w:r>
            <w:proofErr w:type="spellEnd"/>
            <w:r w:rsidR="00B702C2" w:rsidRPr="00F430BD">
              <w:rPr>
                <w:rFonts w:cs="Times New Roman"/>
                <w:sz w:val="18"/>
                <w:szCs w:val="18"/>
                <w:lang w:val="pl-PL"/>
              </w:rPr>
              <w:t xml:space="preserve"> równania reakcji hydrolizy wodnych roztworów wodorosoli, w postaci zapisu jonowego oraz określa rodzaj reakcji hydrolizy</w:t>
            </w:r>
          </w:p>
          <w:p w14:paraId="0618D636" w14:textId="05DEB8D7" w:rsidR="00B702C2" w:rsidRPr="00FD7E16" w:rsidRDefault="00B702C2" w:rsidP="0099795A">
            <w:pPr>
              <w:pStyle w:val="TableContents"/>
              <w:rPr>
                <w:rFonts w:cs="Times New Roman"/>
                <w:i/>
                <w:sz w:val="18"/>
                <w:szCs w:val="18"/>
                <w:lang w:val="pl-PL"/>
              </w:rPr>
            </w:pP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3B51C0" w14:textId="77777777" w:rsidR="00E53D60" w:rsidRPr="00206848" w:rsidRDefault="00E53D60" w:rsidP="00E53D60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7FBC1B92" w14:textId="45CCC227" w:rsidR="00E53D60" w:rsidRPr="00206848" w:rsidRDefault="00F61033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porównuje </w:t>
            </w:r>
            <w:r w:rsidR="00E53D60" w:rsidRPr="00206848">
              <w:rPr>
                <w:rFonts w:cs="Times New Roman"/>
                <w:sz w:val="18"/>
                <w:szCs w:val="18"/>
                <w:lang w:val="pl-PL"/>
              </w:rPr>
              <w:t xml:space="preserve">na dowolnych przykładach kwasów i zasad różnice w interpretacji </w:t>
            </w:r>
            <w:r w:rsidR="00CC5C9F">
              <w:rPr>
                <w:rFonts w:cs="Times New Roman"/>
                <w:sz w:val="18"/>
                <w:szCs w:val="18"/>
                <w:lang w:val="pl-PL"/>
              </w:rPr>
              <w:t xml:space="preserve">przebiegu </w:t>
            </w:r>
            <w:r w:rsidR="00E53D60" w:rsidRPr="00206848">
              <w:rPr>
                <w:rFonts w:cs="Times New Roman"/>
                <w:sz w:val="18"/>
                <w:szCs w:val="18"/>
                <w:lang w:val="pl-PL"/>
              </w:rPr>
              <w:t xml:space="preserve">dysocjacji elektrolitycznej według teorii Arrheniusa, Brønsteda–Lowry’ego i Lewisa </w:t>
            </w:r>
          </w:p>
          <w:p w14:paraId="350C64F1" w14:textId="25B2501A" w:rsidR="00E53D60" w:rsidRPr="00206848" w:rsidRDefault="00E53D60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wyjaśnia </w:t>
            </w:r>
            <w:r w:rsidR="00CC5C9F">
              <w:rPr>
                <w:rFonts w:cs="Times New Roman"/>
                <w:sz w:val="18"/>
                <w:szCs w:val="18"/>
                <w:lang w:val="pl-PL"/>
              </w:rPr>
              <w:t xml:space="preserve">przebieg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proces</w:t>
            </w:r>
            <w:r w:rsidR="00CC5C9F">
              <w:rPr>
                <w:rFonts w:cs="Times New Roman"/>
                <w:sz w:val="18"/>
                <w:szCs w:val="18"/>
                <w:lang w:val="pl-PL"/>
              </w:rPr>
              <w:t>u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dysocjacji </w:t>
            </w:r>
            <w:r w:rsidR="00F83E33" w:rsidRPr="00206848">
              <w:rPr>
                <w:rFonts w:cs="Times New Roman"/>
                <w:sz w:val="18"/>
                <w:szCs w:val="18"/>
                <w:lang w:val="pl-PL"/>
              </w:rPr>
              <w:t>elektrolitycznej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z uwzględnieniem roli wody</w:t>
            </w:r>
          </w:p>
          <w:p w14:paraId="378932D0" w14:textId="77777777" w:rsidR="00E53D60" w:rsidRPr="00206848" w:rsidRDefault="00E53D60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wyjaśnia przyczynę kwasowego odczynu roztworów kwasów oraz zasadowego odczynu roztworów wodorotlenków; pisze odpowiednie równania reakcji chemicznych</w:t>
            </w:r>
          </w:p>
          <w:p w14:paraId="256F376C" w14:textId="501A6F2B" w:rsidR="00E53D60" w:rsidRPr="00206848" w:rsidRDefault="00E53D60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pisze równania dysocjacji </w:t>
            </w:r>
            <w:r w:rsidR="00F83E33" w:rsidRPr="00206848">
              <w:rPr>
                <w:rFonts w:cs="Times New Roman"/>
                <w:sz w:val="18"/>
                <w:szCs w:val="18"/>
                <w:lang w:val="pl-PL"/>
              </w:rPr>
              <w:t>elektrolityczne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j, używając wzorów ogólnych kwasów, zasad i soli</w:t>
            </w:r>
          </w:p>
          <w:p w14:paraId="36ADE641" w14:textId="77777777" w:rsidR="00E53D60" w:rsidRPr="00206848" w:rsidRDefault="00E53D60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analizuje zależność stopnia dysocjacji od rodzaju elektrolitu i stężenia roztworu</w:t>
            </w:r>
          </w:p>
          <w:p w14:paraId="4867120C" w14:textId="77777777" w:rsidR="00E53D60" w:rsidRPr="00206848" w:rsidRDefault="00E53D60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wykonuje obliczenia chemiczne, korzystając z definicji stopnia dysocjacji</w:t>
            </w:r>
          </w:p>
          <w:p w14:paraId="352C264F" w14:textId="1C5F6AC0" w:rsidR="00E53D60" w:rsidRPr="00206848" w:rsidRDefault="00A630DB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określa</w:t>
            </w:r>
            <w:r w:rsidR="00E53D60" w:rsidRPr="00206848">
              <w:rPr>
                <w:rFonts w:cs="Times New Roman"/>
                <w:sz w:val="18"/>
                <w:szCs w:val="18"/>
                <w:lang w:val="pl-PL"/>
              </w:rPr>
              <w:t xml:space="preserve"> istotę reakcji zobojętniania</w:t>
            </w:r>
            <w:r w:rsidR="00CC5C9F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="00E53D60" w:rsidRPr="00206848">
              <w:rPr>
                <w:rFonts w:cs="Times New Roman"/>
                <w:sz w:val="18"/>
                <w:szCs w:val="18"/>
                <w:lang w:val="pl-PL"/>
              </w:rPr>
              <w:t>i</w:t>
            </w:r>
            <w:r w:rsidR="006E35D9"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="00E53D60" w:rsidRPr="00206848">
              <w:rPr>
                <w:rFonts w:cs="Times New Roman"/>
                <w:sz w:val="18"/>
                <w:szCs w:val="18"/>
                <w:lang w:val="pl-PL"/>
              </w:rPr>
              <w:t>strącania osadów oraz podaje zastosowania tych reakcji chemicznych</w:t>
            </w:r>
          </w:p>
          <w:p w14:paraId="79C67744" w14:textId="7C72FAC1" w:rsidR="00E53D60" w:rsidRPr="00206848" w:rsidRDefault="00E53D60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wyjaśnia zależność między</w:t>
            </w:r>
            <w:r w:rsidR="00F83E33" w:rsidRPr="00206848">
              <w:rPr>
                <w:rFonts w:cs="Times New Roman"/>
                <w:sz w:val="18"/>
                <w:szCs w:val="18"/>
                <w:lang w:val="pl-PL"/>
              </w:rPr>
              <w:t xml:space="preserve"> wartością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206848">
              <w:rPr>
                <w:rFonts w:cs="Times New Roman"/>
                <w:sz w:val="18"/>
                <w:szCs w:val="18"/>
                <w:lang w:val="pl-PL"/>
              </w:rPr>
              <w:t>pH</w:t>
            </w:r>
            <w:proofErr w:type="spellEnd"/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a iloczynem jonowym wody</w:t>
            </w:r>
          </w:p>
          <w:p w14:paraId="4DDA7259" w14:textId="3AC653D5" w:rsidR="00E53D60" w:rsidRPr="00F430BD" w:rsidRDefault="00E53D60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posługuje się pojęciem</w:t>
            </w:r>
            <w:r w:rsidR="007A6952" w:rsidRPr="00206848">
              <w:rPr>
                <w:rFonts w:cs="Times New Roman"/>
                <w:sz w:val="18"/>
                <w:szCs w:val="18"/>
                <w:lang w:val="pl-PL"/>
              </w:rPr>
              <w:t xml:space="preserve"> wartość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206848">
              <w:rPr>
                <w:rFonts w:cs="Times New Roman"/>
                <w:sz w:val="18"/>
                <w:szCs w:val="18"/>
                <w:lang w:val="pl-PL"/>
              </w:rPr>
              <w:t>pH</w:t>
            </w:r>
            <w:proofErr w:type="spellEnd"/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w </w:t>
            </w:r>
            <w:r w:rsidRPr="00F430BD">
              <w:rPr>
                <w:rFonts w:cs="Times New Roman"/>
                <w:sz w:val="18"/>
                <w:szCs w:val="18"/>
                <w:lang w:val="pl-PL"/>
              </w:rPr>
              <w:t>odniesieniu do odczynu roztworu i stężenia jonów</w:t>
            </w:r>
            <w:r w:rsidR="00CC5C9F" w:rsidRPr="00F430BD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="007A6952" w:rsidRPr="00F430BD">
              <w:rPr>
                <w:rFonts w:cs="Times New Roman"/>
                <w:sz w:val="18"/>
                <w:szCs w:val="18"/>
                <w:lang w:val="pl-PL"/>
              </w:rPr>
              <w:t>H</w:t>
            </w:r>
            <w:r w:rsidR="007A6952" w:rsidRPr="00F430BD">
              <w:rPr>
                <w:rFonts w:cs="Times New Roman"/>
                <w:sz w:val="18"/>
                <w:szCs w:val="18"/>
                <w:vertAlign w:val="subscript"/>
                <w:lang w:val="pl-PL"/>
              </w:rPr>
              <w:t>3</w:t>
            </w:r>
            <w:r w:rsidR="007A6952" w:rsidRPr="00F430BD">
              <w:rPr>
                <w:rFonts w:cs="Times New Roman"/>
                <w:sz w:val="18"/>
                <w:szCs w:val="18"/>
                <w:lang w:val="pl-PL"/>
              </w:rPr>
              <w:t>O</w:t>
            </w:r>
            <w:r w:rsidR="007A6952" w:rsidRPr="00F430BD">
              <w:rPr>
                <w:rFonts w:cs="Times New Roman"/>
                <w:sz w:val="18"/>
                <w:szCs w:val="18"/>
                <w:vertAlign w:val="superscript"/>
                <w:lang w:val="pl-PL"/>
              </w:rPr>
              <w:t>+</w:t>
            </w:r>
            <w:r w:rsidRPr="00F430BD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="007A6952" w:rsidRPr="00F430BD">
              <w:rPr>
                <w:rFonts w:cs="Times New Roman"/>
                <w:sz w:val="18"/>
                <w:szCs w:val="18"/>
                <w:lang w:val="pl-PL"/>
              </w:rPr>
              <w:t>(</w:t>
            </w:r>
            <w:r w:rsidRPr="00F430BD">
              <w:rPr>
                <w:rFonts w:cs="Times New Roman"/>
                <w:sz w:val="18"/>
                <w:szCs w:val="18"/>
                <w:lang w:val="pl-PL"/>
              </w:rPr>
              <w:t>H</w:t>
            </w:r>
            <w:r w:rsidRPr="00F430BD">
              <w:rPr>
                <w:rFonts w:cs="Times New Roman"/>
                <w:sz w:val="18"/>
                <w:szCs w:val="18"/>
                <w:vertAlign w:val="superscript"/>
                <w:lang w:val="pl-PL"/>
              </w:rPr>
              <w:t>+</w:t>
            </w:r>
            <w:r w:rsidR="007A6952" w:rsidRPr="00F430BD">
              <w:rPr>
                <w:rFonts w:cs="Times New Roman"/>
                <w:sz w:val="18"/>
                <w:szCs w:val="18"/>
                <w:lang w:val="pl-PL"/>
              </w:rPr>
              <w:t xml:space="preserve">) </w:t>
            </w:r>
            <w:r w:rsidRPr="00F430BD">
              <w:rPr>
                <w:rFonts w:cs="Times New Roman"/>
                <w:sz w:val="18"/>
                <w:szCs w:val="18"/>
                <w:lang w:val="pl-PL"/>
              </w:rPr>
              <w:t>i OH</w:t>
            </w:r>
            <w:r w:rsidR="00CC5C9F" w:rsidRPr="00F430BD">
              <w:rPr>
                <w:rFonts w:cs="Times New Roman"/>
                <w:sz w:val="18"/>
                <w:szCs w:val="18"/>
                <w:vertAlign w:val="superscript"/>
                <w:lang w:val="pl-PL"/>
              </w:rPr>
              <w:t>–</w:t>
            </w:r>
          </w:p>
          <w:p w14:paraId="5061A9E8" w14:textId="77CD194F" w:rsidR="00E53D60" w:rsidRPr="00F430BD" w:rsidRDefault="00E53D60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F430BD">
              <w:rPr>
                <w:rFonts w:cs="Times New Roman"/>
                <w:sz w:val="18"/>
                <w:szCs w:val="18"/>
                <w:lang w:val="pl-PL"/>
              </w:rPr>
              <w:t xml:space="preserve">pisze równania reakcji hydrolizy </w:t>
            </w:r>
            <w:r w:rsidR="00B702C2" w:rsidRPr="00F430BD">
              <w:rPr>
                <w:rFonts w:cs="Times New Roman"/>
                <w:sz w:val="18"/>
                <w:szCs w:val="18"/>
                <w:lang w:val="pl-PL"/>
              </w:rPr>
              <w:t>kationów z uwzględnieniem powstawania związków kompleksowych</w:t>
            </w:r>
            <w:r w:rsidR="0089109F" w:rsidRPr="00F430BD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Pr="00F430BD">
              <w:rPr>
                <w:rFonts w:cs="Times New Roman"/>
                <w:sz w:val="18"/>
                <w:szCs w:val="18"/>
                <w:lang w:val="pl-PL"/>
              </w:rPr>
              <w:t xml:space="preserve">w postaci </w:t>
            </w:r>
            <w:r w:rsidR="007A6952" w:rsidRPr="00F430BD">
              <w:rPr>
                <w:rFonts w:cs="Times New Roman"/>
                <w:sz w:val="18"/>
                <w:szCs w:val="18"/>
                <w:lang w:val="pl-PL"/>
              </w:rPr>
              <w:t xml:space="preserve">zapisu </w:t>
            </w:r>
            <w:r w:rsidRPr="00F430BD">
              <w:rPr>
                <w:rFonts w:cs="Times New Roman"/>
                <w:sz w:val="18"/>
                <w:szCs w:val="18"/>
                <w:lang w:val="pl-PL"/>
              </w:rPr>
              <w:t>jonowe</w:t>
            </w:r>
            <w:r w:rsidR="007A6952" w:rsidRPr="00F430BD">
              <w:rPr>
                <w:rFonts w:cs="Times New Roman"/>
                <w:sz w:val="18"/>
                <w:szCs w:val="18"/>
                <w:lang w:val="pl-PL"/>
              </w:rPr>
              <w:t>go</w:t>
            </w:r>
            <w:r w:rsidRPr="00F430BD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</w:p>
          <w:p w14:paraId="4DC0007F" w14:textId="2C59AEAC" w:rsidR="00E53D60" w:rsidRPr="00206848" w:rsidRDefault="00E53D60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Badanie odczynu wodnych roztworów soli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; pisze równania reakcji hydrolizy w postaci </w:t>
            </w:r>
            <w:r w:rsidR="007A6952" w:rsidRPr="00206848">
              <w:rPr>
                <w:rFonts w:cs="Times New Roman"/>
                <w:sz w:val="18"/>
                <w:szCs w:val="18"/>
                <w:lang w:val="pl-PL"/>
              </w:rPr>
              <w:t xml:space="preserve">zapisu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cząsteczkowe</w:t>
            </w:r>
            <w:r w:rsidR="007A6952" w:rsidRPr="00206848">
              <w:rPr>
                <w:rFonts w:cs="Times New Roman"/>
                <w:sz w:val="18"/>
                <w:szCs w:val="18"/>
                <w:lang w:val="pl-PL"/>
              </w:rPr>
              <w:t>go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i</w:t>
            </w:r>
            <w:r w:rsidR="00F61033" w:rsidRPr="00206848"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jonowej oraz określa rodzaj reakcji hydrolizy</w:t>
            </w:r>
          </w:p>
          <w:p w14:paraId="59DFF275" w14:textId="7B31B912" w:rsidR="00E53D60" w:rsidRPr="00206848" w:rsidRDefault="00F61033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b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określa</w:t>
            </w:r>
            <w:r w:rsidR="00E53D60" w:rsidRPr="00206848">
              <w:rPr>
                <w:rFonts w:cs="Times New Roman"/>
                <w:sz w:val="18"/>
                <w:szCs w:val="18"/>
                <w:lang w:val="pl-PL"/>
              </w:rPr>
              <w:t xml:space="preserve"> odczyn </w:t>
            </w:r>
            <w:r w:rsidR="007A6952" w:rsidRPr="00206848">
              <w:rPr>
                <w:rFonts w:cs="Times New Roman"/>
                <w:sz w:val="18"/>
                <w:szCs w:val="18"/>
                <w:lang w:val="pl-PL"/>
              </w:rPr>
              <w:t xml:space="preserve">wodnego </w:t>
            </w:r>
            <w:r w:rsidR="00E53D60" w:rsidRPr="00206848">
              <w:rPr>
                <w:rFonts w:cs="Times New Roman"/>
                <w:sz w:val="18"/>
                <w:szCs w:val="18"/>
                <w:lang w:val="pl-PL"/>
              </w:rPr>
              <w:t>roztworu po reakcji chemicznej substancji zmieszanych w ilościach stechiometrycznych i niestechiometrycznych</w:t>
            </w:r>
          </w:p>
          <w:p w14:paraId="7F656909" w14:textId="2534DCCE" w:rsidR="00E53D60" w:rsidRPr="00CC5C9F" w:rsidRDefault="00E53D60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b/>
                <w:sz w:val="18"/>
                <w:szCs w:val="18"/>
                <w:lang w:val="pl-PL"/>
              </w:rPr>
            </w:pPr>
            <w:r w:rsidRPr="00CC5C9F">
              <w:rPr>
                <w:rFonts w:cs="Times New Roman"/>
                <w:sz w:val="18"/>
                <w:szCs w:val="18"/>
                <w:lang w:val="pl-PL"/>
              </w:rPr>
              <w:t>oblicza stałą i stopień dysocjacji elektrolitycznej elektrolitu o znanym stężeniu</w:t>
            </w:r>
            <w:r w:rsidR="00CC5C9F" w:rsidRPr="00CC5C9F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Pr="00CC5C9F">
              <w:rPr>
                <w:rFonts w:cs="Times New Roman"/>
                <w:sz w:val="18"/>
                <w:szCs w:val="18"/>
                <w:lang w:val="pl-PL"/>
              </w:rPr>
              <w:t>z</w:t>
            </w:r>
            <w:r w:rsidR="005A1BE9"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CC5C9F">
              <w:rPr>
                <w:rFonts w:cs="Times New Roman"/>
                <w:sz w:val="18"/>
                <w:szCs w:val="18"/>
                <w:lang w:val="pl-PL"/>
              </w:rPr>
              <w:t>wykorzystaniem prawa rozcieńczeń Ostwalda</w:t>
            </w:r>
          </w:p>
          <w:p w14:paraId="4EBAE22A" w14:textId="5687CE6F" w:rsidR="00E53D60" w:rsidRPr="00206848" w:rsidRDefault="00F61033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b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porównuje</w:t>
            </w:r>
            <w:r w:rsidR="006E604F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="00E53D60" w:rsidRPr="00206848">
              <w:rPr>
                <w:rFonts w:cs="Times New Roman"/>
                <w:sz w:val="18"/>
                <w:szCs w:val="18"/>
                <w:lang w:val="pl-PL"/>
              </w:rPr>
              <w:t xml:space="preserve"> która z trudno </w:t>
            </w:r>
            <w:r w:rsidR="00E53D60" w:rsidRPr="00206848">
              <w:rPr>
                <w:rFonts w:cs="Times New Roman"/>
                <w:sz w:val="18"/>
                <w:szCs w:val="18"/>
                <w:lang w:val="pl-PL"/>
              </w:rPr>
              <w:lastRenderedPageBreak/>
              <w:t>rozpuszczalnych soli o znanych iloczynach rozpuszczalności w danej temperaturze strąci się łatwiej, a która trudniej</w:t>
            </w:r>
          </w:p>
          <w:p w14:paraId="507C0598" w14:textId="41D68459" w:rsidR="00E53D60" w:rsidRPr="00206848" w:rsidRDefault="00E53D60" w:rsidP="006A2142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Miareczkowanie zasady kwasem w obecności wskaźnika</w:t>
            </w:r>
            <w:r w:rsidR="00D95CD4" w:rsidRPr="00206848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="00D95CD4"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="00D95CD4" w:rsidRPr="00206848">
              <w:rPr>
                <w:rFonts w:cs="Times New Roman"/>
                <w:sz w:val="18"/>
                <w:szCs w:val="18"/>
                <w:lang w:val="pl-PL"/>
              </w:rPr>
              <w:t>pisze odpowiednie równanie reakcji chemicznej i formułuje wniosek</w:t>
            </w:r>
          </w:p>
        </w:tc>
        <w:tc>
          <w:tcPr>
            <w:tcW w:w="2923" w:type="dxa"/>
          </w:tcPr>
          <w:p w14:paraId="33AA8AA1" w14:textId="77777777" w:rsidR="00E53D60" w:rsidRDefault="00E53D60" w:rsidP="00E53D60">
            <w:pPr>
              <w:pStyle w:val="TableContents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lastRenderedPageBreak/>
              <w:t>Uczeń:</w:t>
            </w:r>
          </w:p>
          <w:p w14:paraId="40611671" w14:textId="04323484" w:rsidR="00B702C2" w:rsidRDefault="00E53D60" w:rsidP="006A2142">
            <w:pPr>
              <w:pStyle w:val="TableContents"/>
              <w:numPr>
                <w:ilvl w:val="0"/>
                <w:numId w:val="17"/>
              </w:numPr>
              <w:ind w:left="181" w:hanging="181"/>
              <w:textAlignment w:val="auto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projektuje i przeprowadza doświadczenie z wykorzystaniem miareczkowania</w:t>
            </w:r>
          </w:p>
          <w:p w14:paraId="3FC2A926" w14:textId="2E69F25D" w:rsidR="008D28E5" w:rsidRPr="00F430BD" w:rsidRDefault="008D28E5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b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stosuje prawo rozcieńczeń Ostwalda do rozwiązywania zadań o znacznym stopniu trudności</w:t>
            </w:r>
          </w:p>
          <w:p w14:paraId="59796392" w14:textId="77777777" w:rsidR="00E53D60" w:rsidRDefault="00E53D60" w:rsidP="00E53D60">
            <w:pPr>
              <w:pStyle w:val="TableContents"/>
              <w:ind w:left="181"/>
              <w:rPr>
                <w:rFonts w:cs="Times New Roman"/>
                <w:sz w:val="18"/>
                <w:szCs w:val="18"/>
                <w:lang w:val="pl-PL"/>
              </w:rPr>
            </w:pPr>
          </w:p>
          <w:p w14:paraId="5E9EF9EA" w14:textId="77777777" w:rsidR="008D28E5" w:rsidRPr="00FD7E16" w:rsidRDefault="008D28E5" w:rsidP="00E53D60">
            <w:pPr>
              <w:pStyle w:val="TableContents"/>
              <w:ind w:left="181"/>
              <w:rPr>
                <w:rFonts w:cs="Times New Roman"/>
                <w:sz w:val="18"/>
                <w:szCs w:val="18"/>
                <w:lang w:val="pl-PL"/>
              </w:rPr>
            </w:pPr>
          </w:p>
        </w:tc>
      </w:tr>
    </w:tbl>
    <w:p w14:paraId="634359A0" w14:textId="77777777" w:rsidR="009C7D1A" w:rsidRDefault="009C7D1A" w:rsidP="009C7D1A">
      <w:pPr>
        <w:pStyle w:val="Standard"/>
        <w:outlineLvl w:val="0"/>
        <w:rPr>
          <w:b/>
          <w:bCs/>
          <w:sz w:val="12"/>
          <w:szCs w:val="12"/>
          <w:lang w:val="pl-PL"/>
        </w:rPr>
      </w:pPr>
    </w:p>
    <w:p w14:paraId="29D24AC2" w14:textId="77777777" w:rsidR="009C7D1A" w:rsidRPr="00272F97" w:rsidRDefault="009C7D1A" w:rsidP="009C7D1A">
      <w:pPr>
        <w:pStyle w:val="NormalnyWeb"/>
        <w:rPr>
          <w:sz w:val="20"/>
          <w:szCs w:val="20"/>
        </w:rPr>
      </w:pPr>
      <w:r w:rsidRPr="00272F97">
        <w:rPr>
          <w:sz w:val="20"/>
          <w:szCs w:val="20"/>
        </w:rP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 </w:t>
      </w:r>
    </w:p>
    <w:p w14:paraId="038AC315" w14:textId="77777777" w:rsidR="009C7D1A" w:rsidRPr="00272F97" w:rsidRDefault="009C7D1A" w:rsidP="009C7D1A">
      <w:pPr>
        <w:pStyle w:val="NormalnyWeb"/>
        <w:rPr>
          <w:sz w:val="20"/>
          <w:szCs w:val="20"/>
        </w:rPr>
      </w:pPr>
      <w:r w:rsidRPr="00272F97">
        <w:rPr>
          <w:sz w:val="20"/>
          <w:szCs w:val="20"/>
        </w:rPr>
        <w:t>1) posiadającego orzeczenie o potrzebie kształcenia specjalnego – na podstawie tego orzeczenia oraz ustaleń zawartych w Indywidualnym Programie Edukacyjno-Terapeutycznym,</w:t>
      </w:r>
    </w:p>
    <w:p w14:paraId="7D6A9E7E" w14:textId="77777777" w:rsidR="009C7D1A" w:rsidRPr="00272F97" w:rsidRDefault="009C7D1A" w:rsidP="009C7D1A">
      <w:pPr>
        <w:pStyle w:val="NormalnyWeb"/>
        <w:rPr>
          <w:sz w:val="20"/>
          <w:szCs w:val="20"/>
        </w:rPr>
      </w:pPr>
      <w:r w:rsidRPr="00272F97">
        <w:rPr>
          <w:sz w:val="20"/>
          <w:szCs w:val="20"/>
        </w:rPr>
        <w:t>2) posiadającego orzeczenie o potrzebie indywidualnego nauczania – na podstawie tego orzeczenia,</w:t>
      </w:r>
    </w:p>
    <w:p w14:paraId="7E4F4BDE" w14:textId="77777777" w:rsidR="009C7D1A" w:rsidRPr="00272F97" w:rsidRDefault="009C7D1A" w:rsidP="009C7D1A">
      <w:pPr>
        <w:pStyle w:val="NormalnyWeb"/>
        <w:rPr>
          <w:sz w:val="20"/>
          <w:szCs w:val="20"/>
        </w:rPr>
      </w:pPr>
      <w:r w:rsidRPr="00272F97">
        <w:rPr>
          <w:sz w:val="20"/>
          <w:szCs w:val="20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431E8CD8" w14:textId="77777777" w:rsidR="009C7D1A" w:rsidRPr="00272F97" w:rsidRDefault="009C7D1A" w:rsidP="009C7D1A">
      <w:pPr>
        <w:pStyle w:val="NormalnyWeb"/>
        <w:rPr>
          <w:sz w:val="20"/>
          <w:szCs w:val="20"/>
        </w:rPr>
      </w:pPr>
      <w:r w:rsidRPr="00272F97">
        <w:rPr>
          <w:sz w:val="20"/>
          <w:szCs w:val="20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060E046D" w14:textId="77777777" w:rsidR="009C7D1A" w:rsidRPr="00272F97" w:rsidRDefault="009C7D1A" w:rsidP="009C7D1A">
      <w:pPr>
        <w:pStyle w:val="NormalnyWeb"/>
        <w:rPr>
          <w:sz w:val="20"/>
          <w:szCs w:val="20"/>
        </w:rPr>
      </w:pPr>
      <w:r w:rsidRPr="00272F97">
        <w:rPr>
          <w:sz w:val="20"/>
          <w:szCs w:val="20"/>
        </w:rPr>
        <w:t>5) posiadającego opinię lekarza o ograniczonych możliwościach wykonywania przez ucznia określonych ćwiczeń fizycznych na zajęciach wychowania fizycznego – na podstawie tej opinii.</w:t>
      </w:r>
    </w:p>
    <w:p w14:paraId="62CC87C9" w14:textId="77777777" w:rsidR="009C7D1A" w:rsidRPr="00272F97" w:rsidRDefault="009C7D1A" w:rsidP="009C7D1A">
      <w:pPr>
        <w:pStyle w:val="NormalnyWeb"/>
        <w:rPr>
          <w:sz w:val="20"/>
          <w:szCs w:val="20"/>
        </w:rPr>
      </w:pPr>
      <w:r w:rsidRPr="00272F97">
        <w:rPr>
          <w:sz w:val="20"/>
          <w:szCs w:val="20"/>
        </w:rPr>
        <w:t>Szczegółowe opisy dostosowań są ujęte w dokumentacji pomocy pedagogiczno- psychologicznej.</w:t>
      </w:r>
    </w:p>
    <w:p w14:paraId="5B822114" w14:textId="77777777" w:rsidR="009C7D1A" w:rsidRPr="00272F97" w:rsidRDefault="009C7D1A" w:rsidP="009C7D1A">
      <w:pPr>
        <w:pStyle w:val="Standard"/>
        <w:rPr>
          <w:sz w:val="20"/>
          <w:szCs w:val="20"/>
        </w:rPr>
      </w:pPr>
      <w:proofErr w:type="spellStart"/>
      <w:r w:rsidRPr="00272F97">
        <w:rPr>
          <w:sz w:val="20"/>
          <w:szCs w:val="20"/>
        </w:rPr>
        <w:t>Wymagania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edukacyjne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opracowała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dr</w:t>
      </w:r>
      <w:proofErr w:type="spellEnd"/>
      <w:r w:rsidRPr="00272F97">
        <w:rPr>
          <w:sz w:val="20"/>
          <w:szCs w:val="20"/>
        </w:rPr>
        <w:t xml:space="preserve"> Anna Waksmundzka-Góra</w:t>
      </w:r>
    </w:p>
    <w:p w14:paraId="0C503CB7" w14:textId="77777777" w:rsidR="00272F97" w:rsidRPr="00272F97" w:rsidRDefault="00272F97" w:rsidP="009C7D1A">
      <w:pPr>
        <w:pStyle w:val="Standard"/>
        <w:rPr>
          <w:sz w:val="20"/>
          <w:szCs w:val="20"/>
        </w:rPr>
      </w:pPr>
    </w:p>
    <w:p w14:paraId="2A3BEE29" w14:textId="77777777" w:rsidR="009C7D1A" w:rsidRPr="00272F97" w:rsidRDefault="009C7D1A" w:rsidP="009C7D1A">
      <w:pPr>
        <w:rPr>
          <w:b/>
          <w:sz w:val="20"/>
          <w:szCs w:val="20"/>
        </w:rPr>
      </w:pPr>
    </w:p>
    <w:p w14:paraId="582C51F7" w14:textId="77777777" w:rsidR="009C7D1A" w:rsidRPr="00272F97" w:rsidRDefault="009C7D1A" w:rsidP="009C7D1A">
      <w:pPr>
        <w:pStyle w:val="Akapitzlist"/>
        <w:numPr>
          <w:ilvl w:val="0"/>
          <w:numId w:val="32"/>
        </w:numPr>
        <w:suppressAutoHyphens w:val="0"/>
        <w:autoSpaceDE w:val="0"/>
        <w:textAlignment w:val="auto"/>
        <w:rPr>
          <w:b/>
          <w:sz w:val="20"/>
          <w:szCs w:val="20"/>
        </w:rPr>
      </w:pPr>
      <w:proofErr w:type="spellStart"/>
      <w:r w:rsidRPr="00272F97">
        <w:rPr>
          <w:b/>
          <w:sz w:val="20"/>
          <w:szCs w:val="20"/>
        </w:rPr>
        <w:lastRenderedPageBreak/>
        <w:t>Sposoby</w:t>
      </w:r>
      <w:proofErr w:type="spellEnd"/>
      <w:r w:rsidRPr="00272F97">
        <w:rPr>
          <w:b/>
          <w:sz w:val="20"/>
          <w:szCs w:val="20"/>
        </w:rPr>
        <w:t xml:space="preserve"> </w:t>
      </w:r>
      <w:proofErr w:type="spellStart"/>
      <w:r w:rsidRPr="00272F97">
        <w:rPr>
          <w:b/>
          <w:sz w:val="20"/>
          <w:szCs w:val="20"/>
        </w:rPr>
        <w:t>sprawdzania</w:t>
      </w:r>
      <w:proofErr w:type="spellEnd"/>
      <w:r w:rsidRPr="00272F97">
        <w:rPr>
          <w:b/>
          <w:sz w:val="20"/>
          <w:szCs w:val="20"/>
        </w:rPr>
        <w:t xml:space="preserve"> </w:t>
      </w:r>
      <w:proofErr w:type="spellStart"/>
      <w:r w:rsidRPr="00272F97">
        <w:rPr>
          <w:b/>
          <w:sz w:val="20"/>
          <w:szCs w:val="20"/>
        </w:rPr>
        <w:t>osiągnięć</w:t>
      </w:r>
      <w:proofErr w:type="spellEnd"/>
      <w:r w:rsidRPr="00272F97">
        <w:rPr>
          <w:b/>
          <w:sz w:val="20"/>
          <w:szCs w:val="20"/>
        </w:rPr>
        <w:t xml:space="preserve"> </w:t>
      </w:r>
      <w:proofErr w:type="spellStart"/>
      <w:r w:rsidRPr="00272F97">
        <w:rPr>
          <w:b/>
          <w:sz w:val="20"/>
          <w:szCs w:val="20"/>
        </w:rPr>
        <w:t>edukacyjnych</w:t>
      </w:r>
      <w:proofErr w:type="spellEnd"/>
      <w:r w:rsidRPr="00272F97">
        <w:rPr>
          <w:b/>
          <w:sz w:val="20"/>
          <w:szCs w:val="20"/>
        </w:rPr>
        <w:t xml:space="preserve"> </w:t>
      </w:r>
      <w:proofErr w:type="spellStart"/>
      <w:r w:rsidRPr="00272F97">
        <w:rPr>
          <w:b/>
          <w:sz w:val="20"/>
          <w:szCs w:val="20"/>
        </w:rPr>
        <w:t>uczniów</w:t>
      </w:r>
      <w:proofErr w:type="spellEnd"/>
    </w:p>
    <w:p w14:paraId="37515DFA" w14:textId="77777777" w:rsidR="009C7D1A" w:rsidRPr="00272F97" w:rsidRDefault="009C7D1A" w:rsidP="009C7D1A">
      <w:pPr>
        <w:pStyle w:val="Bezodstpw"/>
        <w:ind w:left="720"/>
        <w:jc w:val="both"/>
        <w:rPr>
          <w:rFonts w:ascii="Times New Roman" w:hAnsi="Times New Roman"/>
          <w:sz w:val="20"/>
          <w:szCs w:val="20"/>
        </w:rPr>
      </w:pPr>
    </w:p>
    <w:p w14:paraId="478F1337" w14:textId="77777777" w:rsidR="009C7D1A" w:rsidRPr="00272F97" w:rsidRDefault="009C7D1A" w:rsidP="009C7D1A">
      <w:pPr>
        <w:pStyle w:val="Akapitzlist"/>
        <w:numPr>
          <w:ilvl w:val="0"/>
          <w:numId w:val="36"/>
        </w:numPr>
        <w:suppressAutoHyphens w:val="0"/>
        <w:autoSpaceDE w:val="0"/>
        <w:spacing w:after="200" w:line="276" w:lineRule="auto"/>
        <w:contextualSpacing/>
        <w:jc w:val="both"/>
        <w:textAlignment w:val="auto"/>
        <w:rPr>
          <w:sz w:val="20"/>
          <w:szCs w:val="20"/>
        </w:rPr>
      </w:pPr>
      <w:proofErr w:type="spellStart"/>
      <w:r w:rsidRPr="00272F97">
        <w:rPr>
          <w:sz w:val="20"/>
          <w:szCs w:val="20"/>
        </w:rPr>
        <w:t>wypowiedź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ustna</w:t>
      </w:r>
      <w:proofErr w:type="spellEnd"/>
      <w:r w:rsidRPr="00272F97">
        <w:rPr>
          <w:sz w:val="20"/>
          <w:szCs w:val="20"/>
        </w:rPr>
        <w:t xml:space="preserve">, </w:t>
      </w:r>
      <w:proofErr w:type="spellStart"/>
      <w:r w:rsidRPr="00272F97">
        <w:rPr>
          <w:sz w:val="20"/>
          <w:szCs w:val="20"/>
        </w:rPr>
        <w:t>będąca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odpowiedzią</w:t>
      </w:r>
      <w:proofErr w:type="spellEnd"/>
      <w:r w:rsidRPr="00272F97">
        <w:rPr>
          <w:sz w:val="20"/>
          <w:szCs w:val="20"/>
        </w:rPr>
        <w:t xml:space="preserve"> na </w:t>
      </w:r>
      <w:proofErr w:type="spellStart"/>
      <w:r w:rsidRPr="00272F97">
        <w:rPr>
          <w:sz w:val="20"/>
          <w:szCs w:val="20"/>
        </w:rPr>
        <w:t>pytania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nauczyciela</w:t>
      </w:r>
      <w:proofErr w:type="spellEnd"/>
      <w:r w:rsidRPr="00272F97">
        <w:rPr>
          <w:sz w:val="20"/>
          <w:szCs w:val="20"/>
        </w:rPr>
        <w:t xml:space="preserve">, </w:t>
      </w:r>
      <w:proofErr w:type="spellStart"/>
      <w:r w:rsidRPr="00272F97">
        <w:rPr>
          <w:sz w:val="20"/>
          <w:szCs w:val="20"/>
        </w:rPr>
        <w:t>prezentacja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rozwiązania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zadania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lub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wykonanie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innego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polecenia</w:t>
      </w:r>
      <w:proofErr w:type="spellEnd"/>
      <w:r w:rsidRPr="00272F97">
        <w:rPr>
          <w:sz w:val="20"/>
          <w:szCs w:val="20"/>
        </w:rPr>
        <w:t xml:space="preserve">,( </w:t>
      </w:r>
      <w:proofErr w:type="spellStart"/>
      <w:r w:rsidRPr="00272F97">
        <w:rPr>
          <w:sz w:val="20"/>
          <w:szCs w:val="20"/>
        </w:rPr>
        <w:t>waga</w:t>
      </w:r>
      <w:proofErr w:type="spellEnd"/>
      <w:r w:rsidRPr="00272F97">
        <w:rPr>
          <w:sz w:val="20"/>
          <w:szCs w:val="20"/>
        </w:rPr>
        <w:t xml:space="preserve"> 2)</w:t>
      </w:r>
    </w:p>
    <w:p w14:paraId="56E10530" w14:textId="77777777" w:rsidR="009C7D1A" w:rsidRPr="00272F97" w:rsidRDefault="009C7D1A" w:rsidP="009C7D1A">
      <w:pPr>
        <w:pStyle w:val="Akapitzlist"/>
        <w:widowControl/>
        <w:numPr>
          <w:ilvl w:val="0"/>
          <w:numId w:val="33"/>
        </w:numPr>
        <w:suppressAutoHyphens w:val="0"/>
        <w:autoSpaceDE w:val="0"/>
        <w:adjustRightInd w:val="0"/>
        <w:contextualSpacing/>
        <w:jc w:val="both"/>
        <w:textAlignment w:val="auto"/>
        <w:rPr>
          <w:color w:val="000000"/>
          <w:sz w:val="20"/>
          <w:szCs w:val="20"/>
          <w:shd w:val="clear" w:color="auto" w:fill="FFFFFF"/>
        </w:rPr>
      </w:pPr>
      <w:proofErr w:type="spellStart"/>
      <w:r w:rsidRPr="00272F97">
        <w:rPr>
          <w:color w:val="000000"/>
          <w:sz w:val="20"/>
          <w:szCs w:val="20"/>
          <w:shd w:val="clear" w:color="auto" w:fill="FFFFFF"/>
        </w:rPr>
        <w:t>niezapowiedziane</w:t>
      </w:r>
      <w:proofErr w:type="spellEnd"/>
      <w:r w:rsidRPr="00272F97">
        <w:rPr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272F97">
        <w:rPr>
          <w:color w:val="000000"/>
          <w:sz w:val="20"/>
          <w:szCs w:val="20"/>
          <w:shd w:val="clear" w:color="auto" w:fill="FFFFFF"/>
        </w:rPr>
        <w:t>krótkie</w:t>
      </w:r>
      <w:proofErr w:type="spellEnd"/>
      <w:r w:rsidRPr="00272F97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272F97">
        <w:rPr>
          <w:color w:val="000000"/>
          <w:sz w:val="20"/>
          <w:szCs w:val="20"/>
          <w:shd w:val="clear" w:color="auto" w:fill="FFFFFF"/>
        </w:rPr>
        <w:t>formy</w:t>
      </w:r>
      <w:proofErr w:type="spellEnd"/>
      <w:r w:rsidRPr="00272F97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272F97">
        <w:rPr>
          <w:color w:val="000000"/>
          <w:sz w:val="20"/>
          <w:szCs w:val="20"/>
          <w:shd w:val="clear" w:color="auto" w:fill="FFFFFF"/>
        </w:rPr>
        <w:t>ustne</w:t>
      </w:r>
      <w:proofErr w:type="spellEnd"/>
    </w:p>
    <w:p w14:paraId="1190E4F9" w14:textId="77777777" w:rsidR="009C7D1A" w:rsidRPr="00272F97" w:rsidRDefault="009C7D1A" w:rsidP="009C7D1A">
      <w:pPr>
        <w:pStyle w:val="Akapitzlist"/>
        <w:widowControl/>
        <w:numPr>
          <w:ilvl w:val="0"/>
          <w:numId w:val="33"/>
        </w:numPr>
        <w:suppressAutoHyphens w:val="0"/>
        <w:autoSpaceDE w:val="0"/>
        <w:adjustRightInd w:val="0"/>
        <w:contextualSpacing/>
        <w:jc w:val="both"/>
        <w:textAlignment w:val="auto"/>
        <w:rPr>
          <w:color w:val="000000"/>
          <w:sz w:val="20"/>
          <w:szCs w:val="20"/>
          <w:shd w:val="clear" w:color="auto" w:fill="FFFFFF"/>
        </w:rPr>
      </w:pPr>
      <w:proofErr w:type="spellStart"/>
      <w:r w:rsidRPr="00272F97">
        <w:rPr>
          <w:color w:val="000000"/>
          <w:sz w:val="20"/>
          <w:szCs w:val="20"/>
          <w:shd w:val="clear" w:color="auto" w:fill="FFFFFF"/>
        </w:rPr>
        <w:t>obejmują</w:t>
      </w:r>
      <w:proofErr w:type="spellEnd"/>
      <w:r w:rsidRPr="00272F97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272F97">
        <w:rPr>
          <w:color w:val="000000"/>
          <w:sz w:val="20"/>
          <w:szCs w:val="20"/>
          <w:shd w:val="clear" w:color="auto" w:fill="FFFFFF"/>
        </w:rPr>
        <w:t>materiał</w:t>
      </w:r>
      <w:proofErr w:type="spellEnd"/>
      <w:r w:rsidRPr="00272F97">
        <w:rPr>
          <w:color w:val="000000"/>
          <w:sz w:val="20"/>
          <w:szCs w:val="20"/>
          <w:shd w:val="clear" w:color="auto" w:fill="FFFFFF"/>
        </w:rPr>
        <w:t xml:space="preserve"> z 3 </w:t>
      </w:r>
      <w:proofErr w:type="spellStart"/>
      <w:r w:rsidRPr="00272F97">
        <w:rPr>
          <w:color w:val="000000"/>
          <w:sz w:val="20"/>
          <w:szCs w:val="20"/>
          <w:shd w:val="clear" w:color="auto" w:fill="FFFFFF"/>
        </w:rPr>
        <w:t>ostatnich</w:t>
      </w:r>
      <w:proofErr w:type="spellEnd"/>
      <w:r w:rsidRPr="00272F97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272F97">
        <w:rPr>
          <w:color w:val="000000"/>
          <w:sz w:val="20"/>
          <w:szCs w:val="20"/>
          <w:shd w:val="clear" w:color="auto" w:fill="FFFFFF"/>
        </w:rPr>
        <w:t>lekcji</w:t>
      </w:r>
      <w:proofErr w:type="spellEnd"/>
      <w:r w:rsidRPr="00272F97">
        <w:rPr>
          <w:color w:val="000000"/>
          <w:sz w:val="20"/>
          <w:szCs w:val="20"/>
          <w:shd w:val="clear" w:color="auto" w:fill="FFFFFF"/>
        </w:rPr>
        <w:t> </w:t>
      </w:r>
    </w:p>
    <w:p w14:paraId="7EACD276" w14:textId="77777777" w:rsidR="009C7D1A" w:rsidRPr="00272F97" w:rsidRDefault="009C7D1A" w:rsidP="009C7D1A">
      <w:pPr>
        <w:pStyle w:val="Akapitzlist"/>
        <w:adjustRightInd w:val="0"/>
        <w:ind w:left="1155"/>
        <w:jc w:val="both"/>
        <w:rPr>
          <w:color w:val="000000"/>
          <w:sz w:val="20"/>
          <w:szCs w:val="20"/>
          <w:shd w:val="clear" w:color="auto" w:fill="FFFFFF"/>
        </w:rPr>
      </w:pPr>
    </w:p>
    <w:p w14:paraId="4712E6F0" w14:textId="77777777" w:rsidR="009C7D1A" w:rsidRPr="00272F97" w:rsidRDefault="009C7D1A" w:rsidP="009C7D1A">
      <w:pPr>
        <w:pStyle w:val="Akapitzlist"/>
        <w:numPr>
          <w:ilvl w:val="0"/>
          <w:numId w:val="36"/>
        </w:numPr>
        <w:suppressAutoHyphens w:val="0"/>
        <w:autoSpaceDE w:val="0"/>
        <w:spacing w:after="200" w:line="276" w:lineRule="auto"/>
        <w:contextualSpacing/>
        <w:jc w:val="both"/>
        <w:textAlignment w:val="auto"/>
        <w:rPr>
          <w:sz w:val="20"/>
          <w:szCs w:val="20"/>
        </w:rPr>
      </w:pPr>
      <w:proofErr w:type="spellStart"/>
      <w:r w:rsidRPr="00272F97">
        <w:rPr>
          <w:sz w:val="20"/>
          <w:szCs w:val="20"/>
        </w:rPr>
        <w:t>wypowiedź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ustna</w:t>
      </w:r>
      <w:proofErr w:type="spellEnd"/>
      <w:r w:rsidRPr="00272F97">
        <w:rPr>
          <w:sz w:val="20"/>
          <w:szCs w:val="20"/>
        </w:rPr>
        <w:t xml:space="preserve">, </w:t>
      </w:r>
      <w:proofErr w:type="spellStart"/>
      <w:r w:rsidRPr="00272F97">
        <w:rPr>
          <w:sz w:val="20"/>
          <w:szCs w:val="20"/>
        </w:rPr>
        <w:t>będąca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prezentacją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lub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odczytaniem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obszerniejszego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materiału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przygotowanego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przez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ucznia</w:t>
      </w:r>
      <w:proofErr w:type="spellEnd"/>
      <w:r w:rsidRPr="00272F97">
        <w:rPr>
          <w:sz w:val="20"/>
          <w:szCs w:val="20"/>
        </w:rPr>
        <w:t xml:space="preserve"> na </w:t>
      </w:r>
      <w:proofErr w:type="spellStart"/>
      <w:r w:rsidRPr="00272F97">
        <w:rPr>
          <w:sz w:val="20"/>
          <w:szCs w:val="20"/>
        </w:rPr>
        <w:t>zadany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wcześniej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temat</w:t>
      </w:r>
      <w:proofErr w:type="spellEnd"/>
    </w:p>
    <w:p w14:paraId="3B325895" w14:textId="77777777" w:rsidR="009C7D1A" w:rsidRPr="00272F97" w:rsidRDefault="009C7D1A" w:rsidP="009C7D1A">
      <w:pPr>
        <w:pStyle w:val="Akapitzlist"/>
        <w:ind w:left="644"/>
        <w:jc w:val="both"/>
        <w:rPr>
          <w:sz w:val="20"/>
          <w:szCs w:val="20"/>
        </w:rPr>
      </w:pPr>
      <w:r w:rsidRPr="00272F97">
        <w:rPr>
          <w:sz w:val="20"/>
          <w:szCs w:val="20"/>
        </w:rPr>
        <w:t xml:space="preserve">( </w:t>
      </w:r>
      <w:proofErr w:type="spellStart"/>
      <w:r w:rsidRPr="00272F97">
        <w:rPr>
          <w:sz w:val="20"/>
          <w:szCs w:val="20"/>
        </w:rPr>
        <w:t>waga</w:t>
      </w:r>
      <w:proofErr w:type="spellEnd"/>
      <w:r w:rsidRPr="00272F97">
        <w:rPr>
          <w:sz w:val="20"/>
          <w:szCs w:val="20"/>
        </w:rPr>
        <w:t xml:space="preserve"> 1)</w:t>
      </w:r>
    </w:p>
    <w:p w14:paraId="157D2C57" w14:textId="77777777" w:rsidR="009C7D1A" w:rsidRPr="00272F97" w:rsidRDefault="009C7D1A" w:rsidP="009C7D1A">
      <w:pPr>
        <w:pStyle w:val="Akapitzlist"/>
        <w:widowControl/>
        <w:numPr>
          <w:ilvl w:val="0"/>
          <w:numId w:val="36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sz w:val="20"/>
          <w:szCs w:val="20"/>
        </w:rPr>
      </w:pPr>
      <w:proofErr w:type="spellStart"/>
      <w:r w:rsidRPr="00272F97">
        <w:rPr>
          <w:sz w:val="20"/>
          <w:szCs w:val="20"/>
        </w:rPr>
        <w:t>pisemna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praca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domowa</w:t>
      </w:r>
      <w:proofErr w:type="spellEnd"/>
      <w:r w:rsidRPr="00272F97">
        <w:rPr>
          <w:sz w:val="20"/>
          <w:szCs w:val="20"/>
        </w:rPr>
        <w:t xml:space="preserve">, </w:t>
      </w:r>
      <w:proofErr w:type="spellStart"/>
      <w:r w:rsidRPr="00272F97">
        <w:rPr>
          <w:sz w:val="20"/>
          <w:szCs w:val="20"/>
        </w:rPr>
        <w:t>waga</w:t>
      </w:r>
      <w:proofErr w:type="spellEnd"/>
      <w:r w:rsidRPr="00272F97">
        <w:rPr>
          <w:sz w:val="20"/>
          <w:szCs w:val="20"/>
        </w:rPr>
        <w:t xml:space="preserve"> (1-2 w </w:t>
      </w:r>
      <w:proofErr w:type="spellStart"/>
      <w:r w:rsidRPr="00272F97">
        <w:rPr>
          <w:sz w:val="20"/>
          <w:szCs w:val="20"/>
        </w:rPr>
        <w:t>zależności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od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stopnia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trudności</w:t>
      </w:r>
      <w:proofErr w:type="spellEnd"/>
      <w:r w:rsidRPr="00272F97">
        <w:rPr>
          <w:sz w:val="20"/>
          <w:szCs w:val="20"/>
        </w:rPr>
        <w:t>)</w:t>
      </w:r>
    </w:p>
    <w:p w14:paraId="7E1AC1C5" w14:textId="77777777" w:rsidR="009C7D1A" w:rsidRPr="00272F97" w:rsidRDefault="009C7D1A" w:rsidP="009C7D1A">
      <w:pPr>
        <w:pStyle w:val="Akapitzlist"/>
        <w:widowControl/>
        <w:numPr>
          <w:ilvl w:val="0"/>
          <w:numId w:val="34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sz w:val="20"/>
          <w:szCs w:val="20"/>
        </w:rPr>
      </w:pPr>
      <w:proofErr w:type="spellStart"/>
      <w:r w:rsidRPr="00272F97">
        <w:rPr>
          <w:color w:val="000000"/>
          <w:sz w:val="20"/>
          <w:szCs w:val="20"/>
          <w:shd w:val="clear" w:color="auto" w:fill="FFFFFF"/>
        </w:rPr>
        <w:t>może</w:t>
      </w:r>
      <w:proofErr w:type="spellEnd"/>
      <w:r w:rsidRPr="00272F97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272F97">
        <w:rPr>
          <w:color w:val="000000"/>
          <w:sz w:val="20"/>
          <w:szCs w:val="20"/>
          <w:shd w:val="clear" w:color="auto" w:fill="FFFFFF"/>
        </w:rPr>
        <w:t>mieć</w:t>
      </w:r>
      <w:proofErr w:type="spellEnd"/>
      <w:r w:rsidRPr="00272F97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272F97">
        <w:rPr>
          <w:color w:val="000000"/>
          <w:sz w:val="20"/>
          <w:szCs w:val="20"/>
          <w:shd w:val="clear" w:color="auto" w:fill="FFFFFF"/>
        </w:rPr>
        <w:t>formę</w:t>
      </w:r>
      <w:proofErr w:type="spellEnd"/>
      <w:r w:rsidRPr="00272F97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272F97">
        <w:rPr>
          <w:color w:val="000000"/>
          <w:sz w:val="20"/>
          <w:szCs w:val="20"/>
          <w:shd w:val="clear" w:color="auto" w:fill="FFFFFF"/>
        </w:rPr>
        <w:t>pisemną</w:t>
      </w:r>
      <w:proofErr w:type="spellEnd"/>
      <w:r w:rsidRPr="00272F97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272F97">
        <w:rPr>
          <w:color w:val="000000"/>
          <w:sz w:val="20"/>
          <w:szCs w:val="20"/>
          <w:shd w:val="clear" w:color="auto" w:fill="FFFFFF"/>
        </w:rPr>
        <w:t>lub</w:t>
      </w:r>
      <w:proofErr w:type="spellEnd"/>
      <w:r w:rsidRPr="00272F97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272F97">
        <w:rPr>
          <w:color w:val="000000"/>
          <w:sz w:val="20"/>
          <w:szCs w:val="20"/>
          <w:shd w:val="clear" w:color="auto" w:fill="FFFFFF"/>
        </w:rPr>
        <w:t>ustną</w:t>
      </w:r>
      <w:proofErr w:type="spellEnd"/>
    </w:p>
    <w:p w14:paraId="63889D4C" w14:textId="77777777" w:rsidR="009C7D1A" w:rsidRPr="00272F97" w:rsidRDefault="009C7D1A" w:rsidP="009C7D1A">
      <w:pPr>
        <w:pStyle w:val="Akapitzlist"/>
        <w:widowControl/>
        <w:numPr>
          <w:ilvl w:val="0"/>
          <w:numId w:val="34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sz w:val="20"/>
          <w:szCs w:val="20"/>
        </w:rPr>
      </w:pPr>
      <w:proofErr w:type="spellStart"/>
      <w:r w:rsidRPr="00272F97">
        <w:rPr>
          <w:color w:val="000000"/>
          <w:sz w:val="20"/>
          <w:szCs w:val="20"/>
          <w:shd w:val="clear" w:color="auto" w:fill="FFFFFF"/>
        </w:rPr>
        <w:t>brak</w:t>
      </w:r>
      <w:proofErr w:type="spellEnd"/>
      <w:r w:rsidRPr="00272F97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272F97">
        <w:rPr>
          <w:color w:val="000000"/>
          <w:sz w:val="20"/>
          <w:szCs w:val="20"/>
          <w:shd w:val="clear" w:color="auto" w:fill="FFFFFF"/>
        </w:rPr>
        <w:t>zadania</w:t>
      </w:r>
      <w:proofErr w:type="spellEnd"/>
      <w:r w:rsidRPr="00272F97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272F97">
        <w:rPr>
          <w:color w:val="000000"/>
          <w:sz w:val="20"/>
          <w:szCs w:val="20"/>
          <w:shd w:val="clear" w:color="auto" w:fill="FFFFFF"/>
        </w:rPr>
        <w:t>lub</w:t>
      </w:r>
      <w:proofErr w:type="spellEnd"/>
      <w:r w:rsidRPr="00272F97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272F97">
        <w:rPr>
          <w:color w:val="000000"/>
          <w:sz w:val="20"/>
          <w:szCs w:val="20"/>
          <w:shd w:val="clear" w:color="auto" w:fill="FFFFFF"/>
        </w:rPr>
        <w:t>jego</w:t>
      </w:r>
      <w:proofErr w:type="spellEnd"/>
      <w:r w:rsidRPr="00272F97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272F97">
        <w:rPr>
          <w:color w:val="000000"/>
          <w:sz w:val="20"/>
          <w:szCs w:val="20"/>
          <w:shd w:val="clear" w:color="auto" w:fill="FFFFFF"/>
        </w:rPr>
        <w:t>części</w:t>
      </w:r>
      <w:proofErr w:type="spellEnd"/>
      <w:r w:rsidRPr="00272F97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272F97">
        <w:rPr>
          <w:color w:val="000000"/>
          <w:sz w:val="20"/>
          <w:szCs w:val="20"/>
          <w:shd w:val="clear" w:color="auto" w:fill="FFFFFF"/>
        </w:rPr>
        <w:t>skutkuje</w:t>
      </w:r>
      <w:proofErr w:type="spellEnd"/>
      <w:r w:rsidRPr="00272F97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272F97">
        <w:rPr>
          <w:color w:val="000000"/>
          <w:sz w:val="20"/>
          <w:szCs w:val="20"/>
          <w:shd w:val="clear" w:color="auto" w:fill="FFFFFF"/>
        </w:rPr>
        <w:t>oceną</w:t>
      </w:r>
      <w:proofErr w:type="spellEnd"/>
      <w:r w:rsidRPr="00272F97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272F97">
        <w:rPr>
          <w:color w:val="000000"/>
          <w:sz w:val="20"/>
          <w:szCs w:val="20"/>
          <w:shd w:val="clear" w:color="auto" w:fill="FFFFFF"/>
        </w:rPr>
        <w:t>niedostateczną</w:t>
      </w:r>
      <w:proofErr w:type="spellEnd"/>
    </w:p>
    <w:p w14:paraId="0B075AD5" w14:textId="77777777" w:rsidR="009C7D1A" w:rsidRPr="00272F97" w:rsidRDefault="009C7D1A" w:rsidP="009C7D1A">
      <w:pPr>
        <w:pStyle w:val="Akapitzlist"/>
        <w:jc w:val="both"/>
        <w:rPr>
          <w:sz w:val="20"/>
          <w:szCs w:val="20"/>
        </w:rPr>
      </w:pPr>
    </w:p>
    <w:p w14:paraId="34345846" w14:textId="77777777" w:rsidR="009C7D1A" w:rsidRPr="00272F97" w:rsidRDefault="009C7D1A" w:rsidP="009C7D1A">
      <w:pPr>
        <w:pStyle w:val="Akapitzlist"/>
        <w:widowControl/>
        <w:numPr>
          <w:ilvl w:val="0"/>
          <w:numId w:val="36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sz w:val="20"/>
          <w:szCs w:val="20"/>
        </w:rPr>
      </w:pPr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krótka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praca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pisemna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obejmująca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wiadomości</w:t>
      </w:r>
      <w:proofErr w:type="spellEnd"/>
      <w:r w:rsidRPr="00272F97">
        <w:rPr>
          <w:sz w:val="20"/>
          <w:szCs w:val="20"/>
        </w:rPr>
        <w:t xml:space="preserve"> i </w:t>
      </w:r>
      <w:proofErr w:type="spellStart"/>
      <w:r w:rsidRPr="00272F97">
        <w:rPr>
          <w:sz w:val="20"/>
          <w:szCs w:val="20"/>
        </w:rPr>
        <w:t>umiejętności</w:t>
      </w:r>
      <w:proofErr w:type="spellEnd"/>
      <w:r w:rsidRPr="00272F97">
        <w:rPr>
          <w:sz w:val="20"/>
          <w:szCs w:val="20"/>
        </w:rPr>
        <w:t xml:space="preserve"> z </w:t>
      </w:r>
      <w:proofErr w:type="spellStart"/>
      <w:r w:rsidRPr="00272F97">
        <w:rPr>
          <w:sz w:val="20"/>
          <w:szCs w:val="20"/>
        </w:rPr>
        <w:t>trzech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ostatnich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lekcji</w:t>
      </w:r>
      <w:proofErr w:type="spellEnd"/>
      <w:r w:rsidRPr="00272F97">
        <w:rPr>
          <w:sz w:val="20"/>
          <w:szCs w:val="20"/>
        </w:rPr>
        <w:t xml:space="preserve">  (</w:t>
      </w:r>
      <w:proofErr w:type="spellStart"/>
      <w:r w:rsidRPr="00272F97">
        <w:rPr>
          <w:sz w:val="20"/>
          <w:szCs w:val="20"/>
        </w:rPr>
        <w:t>waga</w:t>
      </w:r>
      <w:proofErr w:type="spellEnd"/>
      <w:r w:rsidRPr="00272F97">
        <w:rPr>
          <w:sz w:val="20"/>
          <w:szCs w:val="20"/>
        </w:rPr>
        <w:t xml:space="preserve"> 2)</w:t>
      </w:r>
    </w:p>
    <w:p w14:paraId="572B466D" w14:textId="77777777" w:rsidR="009C7D1A" w:rsidRPr="00272F97" w:rsidRDefault="009C7D1A" w:rsidP="009C7D1A">
      <w:pPr>
        <w:pStyle w:val="Akapitzlist"/>
        <w:widowControl/>
        <w:numPr>
          <w:ilvl w:val="0"/>
          <w:numId w:val="36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sz w:val="20"/>
          <w:szCs w:val="20"/>
        </w:rPr>
      </w:pPr>
      <w:proofErr w:type="spellStart"/>
      <w:r w:rsidRPr="00272F97">
        <w:rPr>
          <w:sz w:val="20"/>
          <w:szCs w:val="20"/>
        </w:rPr>
        <w:t>sprawdzian</w:t>
      </w:r>
      <w:proofErr w:type="spellEnd"/>
      <w:r w:rsidRPr="00272F97">
        <w:rPr>
          <w:sz w:val="20"/>
          <w:szCs w:val="20"/>
        </w:rPr>
        <w:t>/</w:t>
      </w:r>
      <w:proofErr w:type="spellStart"/>
      <w:r w:rsidRPr="00272F97">
        <w:rPr>
          <w:sz w:val="20"/>
          <w:szCs w:val="20"/>
        </w:rPr>
        <w:t>praca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klasowa</w:t>
      </w:r>
      <w:proofErr w:type="spellEnd"/>
      <w:r w:rsidRPr="00272F97">
        <w:rPr>
          <w:sz w:val="20"/>
          <w:szCs w:val="20"/>
        </w:rPr>
        <w:t xml:space="preserve"> – </w:t>
      </w:r>
      <w:proofErr w:type="spellStart"/>
      <w:r w:rsidRPr="00272F97">
        <w:rPr>
          <w:sz w:val="20"/>
          <w:szCs w:val="20"/>
        </w:rPr>
        <w:t>pisemna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praca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kontrolna</w:t>
      </w:r>
      <w:proofErr w:type="spellEnd"/>
      <w:r w:rsidRPr="00272F97">
        <w:rPr>
          <w:sz w:val="20"/>
          <w:szCs w:val="20"/>
        </w:rPr>
        <w:t xml:space="preserve">, </w:t>
      </w:r>
      <w:proofErr w:type="spellStart"/>
      <w:r w:rsidRPr="00272F97">
        <w:rPr>
          <w:sz w:val="20"/>
          <w:szCs w:val="20"/>
        </w:rPr>
        <w:t>obejmująca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wiadomości</w:t>
      </w:r>
      <w:proofErr w:type="spellEnd"/>
      <w:r w:rsidRPr="00272F97">
        <w:rPr>
          <w:sz w:val="20"/>
          <w:szCs w:val="20"/>
        </w:rPr>
        <w:t xml:space="preserve"> i </w:t>
      </w:r>
      <w:proofErr w:type="spellStart"/>
      <w:r w:rsidRPr="00272F97">
        <w:rPr>
          <w:sz w:val="20"/>
          <w:szCs w:val="20"/>
        </w:rPr>
        <w:t>umiejętności</w:t>
      </w:r>
      <w:proofErr w:type="spellEnd"/>
      <w:r w:rsidRPr="00272F97">
        <w:rPr>
          <w:sz w:val="20"/>
          <w:szCs w:val="20"/>
        </w:rPr>
        <w:t xml:space="preserve"> z </w:t>
      </w:r>
      <w:proofErr w:type="spellStart"/>
      <w:r w:rsidRPr="00272F97">
        <w:rPr>
          <w:sz w:val="20"/>
          <w:szCs w:val="20"/>
        </w:rPr>
        <w:t>całego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działu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programowego</w:t>
      </w:r>
      <w:proofErr w:type="spellEnd"/>
      <w:r w:rsidRPr="00272F97">
        <w:rPr>
          <w:sz w:val="20"/>
          <w:szCs w:val="20"/>
        </w:rPr>
        <w:t xml:space="preserve">, </w:t>
      </w:r>
      <w:proofErr w:type="spellStart"/>
      <w:r w:rsidRPr="00272F97">
        <w:rPr>
          <w:sz w:val="20"/>
          <w:szCs w:val="20"/>
        </w:rPr>
        <w:t>kilku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działów</w:t>
      </w:r>
      <w:proofErr w:type="spellEnd"/>
      <w:r w:rsidRPr="00272F97">
        <w:rPr>
          <w:sz w:val="20"/>
          <w:szCs w:val="20"/>
        </w:rPr>
        <w:t>, (</w:t>
      </w:r>
      <w:proofErr w:type="spellStart"/>
      <w:r w:rsidRPr="00272F97">
        <w:rPr>
          <w:sz w:val="20"/>
          <w:szCs w:val="20"/>
        </w:rPr>
        <w:t>waga</w:t>
      </w:r>
      <w:proofErr w:type="spellEnd"/>
      <w:r w:rsidRPr="00272F97">
        <w:rPr>
          <w:sz w:val="20"/>
          <w:szCs w:val="20"/>
        </w:rPr>
        <w:t xml:space="preserve"> 3 )</w:t>
      </w:r>
    </w:p>
    <w:p w14:paraId="3239AB00" w14:textId="77777777" w:rsidR="009C7D1A" w:rsidRPr="00272F97" w:rsidRDefault="009C7D1A" w:rsidP="009C7D1A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sz w:val="20"/>
          <w:szCs w:val="20"/>
        </w:rPr>
      </w:pPr>
      <w:proofErr w:type="spellStart"/>
      <w:r w:rsidRPr="00272F97">
        <w:rPr>
          <w:color w:val="00000A"/>
          <w:sz w:val="20"/>
          <w:szCs w:val="20"/>
        </w:rPr>
        <w:t>zapowiedziany</w:t>
      </w:r>
      <w:proofErr w:type="spellEnd"/>
      <w:r w:rsidRPr="00272F97">
        <w:rPr>
          <w:color w:val="00000A"/>
          <w:sz w:val="20"/>
          <w:szCs w:val="20"/>
        </w:rPr>
        <w:t xml:space="preserve"> </w:t>
      </w:r>
      <w:proofErr w:type="spellStart"/>
      <w:r w:rsidRPr="00272F97">
        <w:rPr>
          <w:color w:val="00000A"/>
          <w:sz w:val="20"/>
          <w:szCs w:val="20"/>
        </w:rPr>
        <w:t>przynajmniej</w:t>
      </w:r>
      <w:proofErr w:type="spellEnd"/>
      <w:r w:rsidRPr="00272F97">
        <w:rPr>
          <w:color w:val="00000A"/>
          <w:sz w:val="20"/>
          <w:szCs w:val="20"/>
        </w:rPr>
        <w:t xml:space="preserve"> </w:t>
      </w:r>
      <w:proofErr w:type="spellStart"/>
      <w:r w:rsidRPr="00272F97">
        <w:rPr>
          <w:color w:val="00000A"/>
          <w:sz w:val="20"/>
          <w:szCs w:val="20"/>
        </w:rPr>
        <w:t>tydzień</w:t>
      </w:r>
      <w:proofErr w:type="spellEnd"/>
      <w:r w:rsidRPr="00272F97">
        <w:rPr>
          <w:color w:val="00000A"/>
          <w:sz w:val="20"/>
          <w:szCs w:val="20"/>
        </w:rPr>
        <w:t xml:space="preserve"> </w:t>
      </w:r>
      <w:proofErr w:type="spellStart"/>
      <w:r w:rsidRPr="00272F97">
        <w:rPr>
          <w:color w:val="00000A"/>
          <w:sz w:val="20"/>
          <w:szCs w:val="20"/>
        </w:rPr>
        <w:t>wcześniej</w:t>
      </w:r>
      <w:proofErr w:type="spellEnd"/>
      <w:r w:rsidRPr="00272F97">
        <w:rPr>
          <w:color w:val="00000A"/>
          <w:sz w:val="20"/>
          <w:szCs w:val="20"/>
        </w:rPr>
        <w:t xml:space="preserve"> i </w:t>
      </w:r>
      <w:proofErr w:type="spellStart"/>
      <w:r w:rsidRPr="00272F97">
        <w:rPr>
          <w:color w:val="00000A"/>
          <w:sz w:val="20"/>
          <w:szCs w:val="20"/>
        </w:rPr>
        <w:t>termin</w:t>
      </w:r>
      <w:proofErr w:type="spellEnd"/>
      <w:r w:rsidRPr="00272F97">
        <w:rPr>
          <w:color w:val="00000A"/>
          <w:sz w:val="20"/>
          <w:szCs w:val="20"/>
        </w:rPr>
        <w:t xml:space="preserve"> </w:t>
      </w:r>
      <w:proofErr w:type="spellStart"/>
      <w:r w:rsidRPr="00272F97">
        <w:rPr>
          <w:color w:val="00000A"/>
          <w:sz w:val="20"/>
          <w:szCs w:val="20"/>
        </w:rPr>
        <w:t>zapisany</w:t>
      </w:r>
      <w:proofErr w:type="spellEnd"/>
      <w:r w:rsidRPr="00272F97">
        <w:rPr>
          <w:color w:val="00000A"/>
          <w:sz w:val="20"/>
          <w:szCs w:val="20"/>
        </w:rPr>
        <w:t xml:space="preserve"> w </w:t>
      </w:r>
      <w:proofErr w:type="spellStart"/>
      <w:r w:rsidRPr="00272F97">
        <w:rPr>
          <w:color w:val="00000A"/>
          <w:sz w:val="20"/>
          <w:szCs w:val="20"/>
        </w:rPr>
        <w:t>harmonogramie</w:t>
      </w:r>
      <w:proofErr w:type="spellEnd"/>
      <w:r w:rsidRPr="00272F97">
        <w:rPr>
          <w:color w:val="00000A"/>
          <w:sz w:val="20"/>
          <w:szCs w:val="20"/>
        </w:rPr>
        <w:t xml:space="preserve"> </w:t>
      </w:r>
      <w:proofErr w:type="spellStart"/>
      <w:r w:rsidRPr="00272F97">
        <w:rPr>
          <w:color w:val="00000A"/>
          <w:sz w:val="20"/>
          <w:szCs w:val="20"/>
        </w:rPr>
        <w:t>prac</w:t>
      </w:r>
      <w:proofErr w:type="spellEnd"/>
      <w:r w:rsidRPr="00272F97">
        <w:rPr>
          <w:color w:val="00000A"/>
          <w:sz w:val="20"/>
          <w:szCs w:val="20"/>
        </w:rPr>
        <w:t xml:space="preserve"> </w:t>
      </w:r>
      <w:proofErr w:type="spellStart"/>
      <w:r w:rsidRPr="00272F97">
        <w:rPr>
          <w:color w:val="00000A"/>
          <w:sz w:val="20"/>
          <w:szCs w:val="20"/>
        </w:rPr>
        <w:t>pisemnych</w:t>
      </w:r>
      <w:proofErr w:type="spellEnd"/>
      <w:r w:rsidRPr="00272F97">
        <w:rPr>
          <w:color w:val="00000A"/>
          <w:sz w:val="20"/>
          <w:szCs w:val="20"/>
        </w:rPr>
        <w:t xml:space="preserve">  w e- </w:t>
      </w:r>
      <w:proofErr w:type="spellStart"/>
      <w:r w:rsidRPr="00272F97">
        <w:rPr>
          <w:color w:val="00000A"/>
          <w:sz w:val="20"/>
          <w:szCs w:val="20"/>
        </w:rPr>
        <w:t>dzienniku</w:t>
      </w:r>
      <w:proofErr w:type="spellEnd"/>
      <w:r w:rsidRPr="00272F97">
        <w:rPr>
          <w:color w:val="00000A"/>
          <w:sz w:val="20"/>
          <w:szCs w:val="20"/>
        </w:rPr>
        <w:t>;</w:t>
      </w:r>
    </w:p>
    <w:p w14:paraId="6961EBF3" w14:textId="77777777" w:rsidR="009C7D1A" w:rsidRPr="00272F97" w:rsidRDefault="009C7D1A" w:rsidP="009C7D1A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sz w:val="20"/>
          <w:szCs w:val="20"/>
        </w:rPr>
      </w:pPr>
      <w:proofErr w:type="spellStart"/>
      <w:r w:rsidRPr="00272F97">
        <w:rPr>
          <w:color w:val="000000"/>
          <w:sz w:val="20"/>
          <w:szCs w:val="20"/>
        </w:rPr>
        <w:t>zakres</w:t>
      </w:r>
      <w:proofErr w:type="spellEnd"/>
      <w:r w:rsidRPr="00272F97">
        <w:rPr>
          <w:color w:val="000000"/>
          <w:sz w:val="20"/>
          <w:szCs w:val="20"/>
        </w:rPr>
        <w:t xml:space="preserve"> </w:t>
      </w:r>
      <w:proofErr w:type="spellStart"/>
      <w:r w:rsidRPr="00272F97">
        <w:rPr>
          <w:color w:val="000000"/>
          <w:sz w:val="20"/>
          <w:szCs w:val="20"/>
        </w:rPr>
        <w:t>materiału</w:t>
      </w:r>
      <w:proofErr w:type="spellEnd"/>
      <w:r w:rsidRPr="00272F97">
        <w:rPr>
          <w:color w:val="000000"/>
          <w:sz w:val="20"/>
          <w:szCs w:val="20"/>
        </w:rPr>
        <w:t xml:space="preserve"> na </w:t>
      </w:r>
      <w:proofErr w:type="spellStart"/>
      <w:r w:rsidRPr="00272F97">
        <w:rPr>
          <w:color w:val="000000"/>
          <w:sz w:val="20"/>
          <w:szCs w:val="20"/>
        </w:rPr>
        <w:t>pracę</w:t>
      </w:r>
      <w:proofErr w:type="spellEnd"/>
      <w:r w:rsidRPr="00272F97">
        <w:rPr>
          <w:color w:val="000000"/>
          <w:sz w:val="20"/>
          <w:szCs w:val="20"/>
        </w:rPr>
        <w:t xml:space="preserve"> </w:t>
      </w:r>
      <w:proofErr w:type="spellStart"/>
      <w:r w:rsidRPr="00272F97">
        <w:rPr>
          <w:color w:val="000000"/>
          <w:sz w:val="20"/>
          <w:szCs w:val="20"/>
        </w:rPr>
        <w:t>pisemną</w:t>
      </w:r>
      <w:proofErr w:type="spellEnd"/>
      <w:r w:rsidRPr="00272F97">
        <w:rPr>
          <w:color w:val="000000"/>
          <w:sz w:val="20"/>
          <w:szCs w:val="20"/>
        </w:rPr>
        <w:t xml:space="preserve"> </w:t>
      </w:r>
      <w:proofErr w:type="spellStart"/>
      <w:r w:rsidRPr="00272F97">
        <w:rPr>
          <w:color w:val="000000"/>
          <w:sz w:val="20"/>
          <w:szCs w:val="20"/>
        </w:rPr>
        <w:t>szczegółowo</w:t>
      </w:r>
      <w:proofErr w:type="spellEnd"/>
      <w:r w:rsidRPr="00272F97">
        <w:rPr>
          <w:color w:val="000000"/>
          <w:sz w:val="20"/>
          <w:szCs w:val="20"/>
        </w:rPr>
        <w:t xml:space="preserve"> </w:t>
      </w:r>
      <w:proofErr w:type="spellStart"/>
      <w:r w:rsidRPr="00272F97">
        <w:rPr>
          <w:color w:val="000000"/>
          <w:sz w:val="20"/>
          <w:szCs w:val="20"/>
        </w:rPr>
        <w:t>określa</w:t>
      </w:r>
      <w:proofErr w:type="spellEnd"/>
      <w:r w:rsidRPr="00272F97">
        <w:rPr>
          <w:color w:val="000000"/>
          <w:sz w:val="20"/>
          <w:szCs w:val="20"/>
        </w:rPr>
        <w:t xml:space="preserve"> </w:t>
      </w:r>
      <w:proofErr w:type="spellStart"/>
      <w:r w:rsidRPr="00272F97">
        <w:rPr>
          <w:color w:val="000000"/>
          <w:sz w:val="20"/>
          <w:szCs w:val="20"/>
        </w:rPr>
        <w:t>nauczyciel</w:t>
      </w:r>
      <w:proofErr w:type="spellEnd"/>
      <w:r w:rsidRPr="00272F97">
        <w:rPr>
          <w:color w:val="000000"/>
          <w:sz w:val="20"/>
          <w:szCs w:val="20"/>
        </w:rPr>
        <w:t>,</w:t>
      </w:r>
    </w:p>
    <w:p w14:paraId="6CA5B805" w14:textId="77777777" w:rsidR="009C7D1A" w:rsidRPr="00272F97" w:rsidRDefault="009C7D1A" w:rsidP="009C7D1A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sz w:val="20"/>
          <w:szCs w:val="20"/>
        </w:rPr>
      </w:pPr>
      <w:r w:rsidRPr="00272F97">
        <w:rPr>
          <w:color w:val="00000A"/>
          <w:sz w:val="20"/>
          <w:szCs w:val="20"/>
        </w:rPr>
        <w:t xml:space="preserve">w </w:t>
      </w:r>
      <w:proofErr w:type="spellStart"/>
      <w:r w:rsidRPr="00272F97">
        <w:rPr>
          <w:color w:val="00000A"/>
          <w:sz w:val="20"/>
          <w:szCs w:val="20"/>
        </w:rPr>
        <w:t>przypadku</w:t>
      </w:r>
      <w:proofErr w:type="spellEnd"/>
      <w:r w:rsidRPr="00272F97">
        <w:rPr>
          <w:color w:val="00000A"/>
          <w:sz w:val="20"/>
          <w:szCs w:val="20"/>
        </w:rPr>
        <w:t xml:space="preserve"> </w:t>
      </w:r>
      <w:proofErr w:type="spellStart"/>
      <w:r w:rsidRPr="00272F97">
        <w:rPr>
          <w:color w:val="00000A"/>
          <w:sz w:val="20"/>
          <w:szCs w:val="20"/>
        </w:rPr>
        <w:t>nieobecności</w:t>
      </w:r>
      <w:proofErr w:type="spellEnd"/>
      <w:r w:rsidRPr="00272F97">
        <w:rPr>
          <w:color w:val="00000A"/>
          <w:sz w:val="20"/>
          <w:szCs w:val="20"/>
        </w:rPr>
        <w:t xml:space="preserve"> </w:t>
      </w:r>
      <w:proofErr w:type="spellStart"/>
      <w:r w:rsidRPr="00272F97">
        <w:rPr>
          <w:color w:val="00000A"/>
          <w:sz w:val="20"/>
          <w:szCs w:val="20"/>
        </w:rPr>
        <w:t>usprawiedliwionej</w:t>
      </w:r>
      <w:proofErr w:type="spellEnd"/>
      <w:r w:rsidRPr="00272F97">
        <w:rPr>
          <w:color w:val="00000A"/>
          <w:sz w:val="20"/>
          <w:szCs w:val="20"/>
        </w:rPr>
        <w:t xml:space="preserve"> na </w:t>
      </w:r>
      <w:proofErr w:type="spellStart"/>
      <w:r w:rsidRPr="00272F97">
        <w:rPr>
          <w:color w:val="00000A"/>
          <w:sz w:val="20"/>
          <w:szCs w:val="20"/>
        </w:rPr>
        <w:t>sprawdzianie</w:t>
      </w:r>
      <w:proofErr w:type="spellEnd"/>
      <w:r w:rsidRPr="00272F97">
        <w:rPr>
          <w:color w:val="00000A"/>
          <w:sz w:val="20"/>
          <w:szCs w:val="20"/>
        </w:rPr>
        <w:t xml:space="preserve">, </w:t>
      </w:r>
      <w:proofErr w:type="spellStart"/>
      <w:r w:rsidRPr="00272F97">
        <w:rPr>
          <w:color w:val="00000A"/>
          <w:sz w:val="20"/>
          <w:szCs w:val="20"/>
        </w:rPr>
        <w:t>uczeń</w:t>
      </w:r>
      <w:proofErr w:type="spellEnd"/>
      <w:r w:rsidRPr="00272F97">
        <w:rPr>
          <w:color w:val="00000A"/>
          <w:sz w:val="20"/>
          <w:szCs w:val="20"/>
        </w:rPr>
        <w:t xml:space="preserve"> </w:t>
      </w:r>
      <w:proofErr w:type="spellStart"/>
      <w:r w:rsidRPr="00272F97">
        <w:rPr>
          <w:color w:val="00000A"/>
          <w:sz w:val="20"/>
          <w:szCs w:val="20"/>
        </w:rPr>
        <w:t>zalicza</w:t>
      </w:r>
      <w:proofErr w:type="spellEnd"/>
      <w:r w:rsidRPr="00272F97">
        <w:rPr>
          <w:color w:val="00000A"/>
          <w:sz w:val="20"/>
          <w:szCs w:val="20"/>
        </w:rPr>
        <w:t xml:space="preserve"> </w:t>
      </w:r>
      <w:proofErr w:type="spellStart"/>
      <w:r w:rsidRPr="00272F97">
        <w:rPr>
          <w:color w:val="00000A"/>
          <w:sz w:val="20"/>
          <w:szCs w:val="20"/>
        </w:rPr>
        <w:t>materiał</w:t>
      </w:r>
      <w:proofErr w:type="spellEnd"/>
      <w:r w:rsidRPr="00272F97">
        <w:rPr>
          <w:color w:val="00000A"/>
          <w:sz w:val="20"/>
          <w:szCs w:val="20"/>
        </w:rPr>
        <w:t xml:space="preserve"> </w:t>
      </w:r>
      <w:proofErr w:type="spellStart"/>
      <w:r w:rsidRPr="00272F97">
        <w:rPr>
          <w:color w:val="00000A"/>
          <w:sz w:val="20"/>
          <w:szCs w:val="20"/>
        </w:rPr>
        <w:t>objęty</w:t>
      </w:r>
      <w:proofErr w:type="spellEnd"/>
      <w:r w:rsidRPr="00272F97">
        <w:rPr>
          <w:color w:val="00000A"/>
          <w:sz w:val="20"/>
          <w:szCs w:val="20"/>
        </w:rPr>
        <w:t xml:space="preserve"> </w:t>
      </w:r>
      <w:proofErr w:type="spellStart"/>
      <w:r w:rsidRPr="00272F97">
        <w:rPr>
          <w:color w:val="00000A"/>
          <w:sz w:val="20"/>
          <w:szCs w:val="20"/>
        </w:rPr>
        <w:t>sprawdzianem</w:t>
      </w:r>
      <w:proofErr w:type="spellEnd"/>
      <w:r w:rsidRPr="00272F97">
        <w:rPr>
          <w:color w:val="00000A"/>
          <w:sz w:val="20"/>
          <w:szCs w:val="20"/>
        </w:rPr>
        <w:t xml:space="preserve"> w </w:t>
      </w:r>
      <w:proofErr w:type="spellStart"/>
      <w:r w:rsidRPr="00272F97">
        <w:rPr>
          <w:color w:val="00000A"/>
          <w:sz w:val="20"/>
          <w:szCs w:val="20"/>
        </w:rPr>
        <w:t>formie</w:t>
      </w:r>
      <w:proofErr w:type="spellEnd"/>
      <w:r w:rsidRPr="00272F97">
        <w:rPr>
          <w:color w:val="00000A"/>
          <w:sz w:val="20"/>
          <w:szCs w:val="20"/>
        </w:rPr>
        <w:t xml:space="preserve"> </w:t>
      </w:r>
      <w:proofErr w:type="spellStart"/>
      <w:r w:rsidRPr="00272F97">
        <w:rPr>
          <w:color w:val="00000A"/>
          <w:sz w:val="20"/>
          <w:szCs w:val="20"/>
        </w:rPr>
        <w:t>pisemnej</w:t>
      </w:r>
      <w:proofErr w:type="spellEnd"/>
      <w:r w:rsidRPr="00272F97">
        <w:rPr>
          <w:color w:val="00000A"/>
          <w:sz w:val="20"/>
          <w:szCs w:val="20"/>
        </w:rPr>
        <w:t xml:space="preserve"> </w:t>
      </w:r>
      <w:proofErr w:type="spellStart"/>
      <w:r w:rsidRPr="00272F97">
        <w:rPr>
          <w:color w:val="00000A"/>
          <w:sz w:val="20"/>
          <w:szCs w:val="20"/>
        </w:rPr>
        <w:t>lub</w:t>
      </w:r>
      <w:proofErr w:type="spellEnd"/>
      <w:r w:rsidRPr="00272F97">
        <w:rPr>
          <w:color w:val="00000A"/>
          <w:sz w:val="20"/>
          <w:szCs w:val="20"/>
        </w:rPr>
        <w:t xml:space="preserve"> </w:t>
      </w:r>
      <w:proofErr w:type="spellStart"/>
      <w:r w:rsidRPr="00272F97">
        <w:rPr>
          <w:color w:val="00000A"/>
          <w:sz w:val="20"/>
          <w:szCs w:val="20"/>
        </w:rPr>
        <w:t>ustnej</w:t>
      </w:r>
      <w:proofErr w:type="spellEnd"/>
      <w:r w:rsidRPr="00272F97">
        <w:rPr>
          <w:color w:val="00000A"/>
          <w:sz w:val="20"/>
          <w:szCs w:val="20"/>
        </w:rPr>
        <w:t xml:space="preserve">, w </w:t>
      </w:r>
      <w:proofErr w:type="spellStart"/>
      <w:r w:rsidRPr="00272F97">
        <w:rPr>
          <w:color w:val="00000A"/>
          <w:sz w:val="20"/>
          <w:szCs w:val="20"/>
        </w:rPr>
        <w:t>terminie</w:t>
      </w:r>
      <w:proofErr w:type="spellEnd"/>
      <w:r w:rsidRPr="00272F97">
        <w:rPr>
          <w:color w:val="00000A"/>
          <w:sz w:val="20"/>
          <w:szCs w:val="20"/>
        </w:rPr>
        <w:t xml:space="preserve"> i </w:t>
      </w:r>
      <w:proofErr w:type="spellStart"/>
      <w:r w:rsidRPr="00272F97">
        <w:rPr>
          <w:color w:val="00000A"/>
          <w:sz w:val="20"/>
          <w:szCs w:val="20"/>
        </w:rPr>
        <w:t>formie</w:t>
      </w:r>
      <w:proofErr w:type="spellEnd"/>
      <w:r w:rsidRPr="00272F97">
        <w:rPr>
          <w:color w:val="00000A"/>
          <w:sz w:val="20"/>
          <w:szCs w:val="20"/>
        </w:rPr>
        <w:t xml:space="preserve"> </w:t>
      </w:r>
      <w:proofErr w:type="spellStart"/>
      <w:r w:rsidRPr="00272F97">
        <w:rPr>
          <w:color w:val="00000A"/>
          <w:sz w:val="20"/>
          <w:szCs w:val="20"/>
        </w:rPr>
        <w:t>ustalonej</w:t>
      </w:r>
      <w:proofErr w:type="spellEnd"/>
      <w:r w:rsidRPr="00272F97">
        <w:rPr>
          <w:color w:val="00000A"/>
          <w:sz w:val="20"/>
          <w:szCs w:val="20"/>
        </w:rPr>
        <w:t xml:space="preserve"> </w:t>
      </w:r>
      <w:proofErr w:type="spellStart"/>
      <w:r w:rsidRPr="00272F97">
        <w:rPr>
          <w:color w:val="00000A"/>
          <w:sz w:val="20"/>
          <w:szCs w:val="20"/>
        </w:rPr>
        <w:t>przez</w:t>
      </w:r>
      <w:proofErr w:type="spellEnd"/>
      <w:r w:rsidRPr="00272F97">
        <w:rPr>
          <w:color w:val="00000A"/>
          <w:sz w:val="20"/>
          <w:szCs w:val="20"/>
        </w:rPr>
        <w:t xml:space="preserve"> </w:t>
      </w:r>
      <w:proofErr w:type="spellStart"/>
      <w:r w:rsidRPr="00272F97">
        <w:rPr>
          <w:color w:val="00000A"/>
          <w:sz w:val="20"/>
          <w:szCs w:val="20"/>
        </w:rPr>
        <w:t>nauczyciela</w:t>
      </w:r>
      <w:proofErr w:type="spellEnd"/>
      <w:r w:rsidRPr="00272F97">
        <w:rPr>
          <w:color w:val="00000A"/>
          <w:sz w:val="20"/>
          <w:szCs w:val="20"/>
        </w:rPr>
        <w:t xml:space="preserve"> w </w:t>
      </w:r>
      <w:proofErr w:type="spellStart"/>
      <w:r w:rsidRPr="00272F97">
        <w:rPr>
          <w:color w:val="00000A"/>
          <w:sz w:val="20"/>
          <w:szCs w:val="20"/>
        </w:rPr>
        <w:t>porozumieniu</w:t>
      </w:r>
      <w:proofErr w:type="spellEnd"/>
      <w:r w:rsidRPr="00272F97">
        <w:rPr>
          <w:color w:val="00000A"/>
          <w:sz w:val="20"/>
          <w:szCs w:val="20"/>
        </w:rPr>
        <w:t xml:space="preserve"> z </w:t>
      </w:r>
      <w:proofErr w:type="spellStart"/>
      <w:r w:rsidRPr="00272F97">
        <w:rPr>
          <w:color w:val="00000A"/>
          <w:sz w:val="20"/>
          <w:szCs w:val="20"/>
        </w:rPr>
        <w:t>uczniem</w:t>
      </w:r>
      <w:proofErr w:type="spellEnd"/>
    </w:p>
    <w:p w14:paraId="2C91837D" w14:textId="77777777" w:rsidR="009C7D1A" w:rsidRPr="00272F97" w:rsidRDefault="009C7D1A" w:rsidP="009C7D1A">
      <w:pPr>
        <w:pStyle w:val="Akapitzlist"/>
        <w:widowControl/>
        <w:numPr>
          <w:ilvl w:val="0"/>
          <w:numId w:val="35"/>
        </w:numPr>
        <w:suppressAutoHyphens w:val="0"/>
        <w:autoSpaceDN/>
        <w:spacing w:line="276" w:lineRule="auto"/>
        <w:jc w:val="both"/>
        <w:textAlignment w:val="auto"/>
        <w:rPr>
          <w:sz w:val="20"/>
          <w:szCs w:val="20"/>
        </w:rPr>
      </w:pPr>
      <w:proofErr w:type="spellStart"/>
      <w:r w:rsidRPr="00272F97">
        <w:rPr>
          <w:sz w:val="20"/>
          <w:szCs w:val="20"/>
        </w:rPr>
        <w:t>po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nieobecności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ucznia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trwającej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co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najmniej</w:t>
      </w:r>
      <w:proofErr w:type="spellEnd"/>
      <w:r w:rsidRPr="00272F97">
        <w:rPr>
          <w:sz w:val="20"/>
          <w:szCs w:val="20"/>
        </w:rPr>
        <w:t xml:space="preserve"> 7 </w:t>
      </w:r>
      <w:proofErr w:type="spellStart"/>
      <w:r w:rsidRPr="00272F97">
        <w:rPr>
          <w:sz w:val="20"/>
          <w:szCs w:val="20"/>
        </w:rPr>
        <w:t>dni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dydaktycznych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nauczyciel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wyznacza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termin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przystąpienia</w:t>
      </w:r>
      <w:proofErr w:type="spellEnd"/>
      <w:r w:rsidRPr="00272F97">
        <w:rPr>
          <w:sz w:val="20"/>
          <w:szCs w:val="20"/>
        </w:rPr>
        <w:t xml:space="preserve"> do </w:t>
      </w:r>
      <w:proofErr w:type="spellStart"/>
      <w:r w:rsidRPr="00272F97">
        <w:rPr>
          <w:sz w:val="20"/>
          <w:szCs w:val="20"/>
        </w:rPr>
        <w:t>prac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klasowych</w:t>
      </w:r>
      <w:proofErr w:type="spellEnd"/>
      <w:r w:rsidRPr="00272F97">
        <w:rPr>
          <w:sz w:val="20"/>
          <w:szCs w:val="20"/>
        </w:rPr>
        <w:t xml:space="preserve">             i </w:t>
      </w:r>
      <w:proofErr w:type="spellStart"/>
      <w:r w:rsidRPr="00272F97">
        <w:rPr>
          <w:sz w:val="20"/>
          <w:szCs w:val="20"/>
        </w:rPr>
        <w:t>wypracowań</w:t>
      </w:r>
      <w:proofErr w:type="spellEnd"/>
      <w:r w:rsidRPr="00272F97">
        <w:rPr>
          <w:sz w:val="20"/>
          <w:szCs w:val="20"/>
        </w:rPr>
        <w:t xml:space="preserve"> nie </w:t>
      </w:r>
      <w:proofErr w:type="spellStart"/>
      <w:r w:rsidRPr="00272F97">
        <w:rPr>
          <w:sz w:val="20"/>
          <w:szCs w:val="20"/>
        </w:rPr>
        <w:t>wcześniej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niż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po</w:t>
      </w:r>
      <w:proofErr w:type="spellEnd"/>
      <w:r w:rsidRPr="00272F97">
        <w:rPr>
          <w:sz w:val="20"/>
          <w:szCs w:val="20"/>
        </w:rPr>
        <w:t xml:space="preserve"> 5 </w:t>
      </w:r>
      <w:proofErr w:type="spellStart"/>
      <w:r w:rsidRPr="00272F97">
        <w:rPr>
          <w:sz w:val="20"/>
          <w:szCs w:val="20"/>
        </w:rPr>
        <w:t>dniach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dydaktycznych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od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ustania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absencji</w:t>
      </w:r>
      <w:proofErr w:type="spellEnd"/>
      <w:r w:rsidRPr="00272F97">
        <w:rPr>
          <w:sz w:val="20"/>
          <w:szCs w:val="20"/>
        </w:rPr>
        <w:t>;</w:t>
      </w:r>
    </w:p>
    <w:p w14:paraId="656E2CFF" w14:textId="77777777" w:rsidR="009C7D1A" w:rsidRPr="00272F97" w:rsidRDefault="009C7D1A" w:rsidP="009C7D1A">
      <w:pPr>
        <w:pStyle w:val="Akapitzlist"/>
        <w:widowControl/>
        <w:numPr>
          <w:ilvl w:val="0"/>
          <w:numId w:val="36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sz w:val="20"/>
          <w:szCs w:val="20"/>
        </w:rPr>
      </w:pPr>
      <w:proofErr w:type="spellStart"/>
      <w:r w:rsidRPr="00272F97">
        <w:rPr>
          <w:sz w:val="20"/>
          <w:szCs w:val="20"/>
        </w:rPr>
        <w:t>ćwiczenie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praktyczne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polegające</w:t>
      </w:r>
      <w:proofErr w:type="spellEnd"/>
      <w:r w:rsidRPr="00272F97">
        <w:rPr>
          <w:sz w:val="20"/>
          <w:szCs w:val="20"/>
        </w:rPr>
        <w:t xml:space="preserve"> na </w:t>
      </w:r>
      <w:proofErr w:type="spellStart"/>
      <w:r w:rsidRPr="00272F97">
        <w:rPr>
          <w:sz w:val="20"/>
          <w:szCs w:val="20"/>
        </w:rPr>
        <w:t>wykonaniu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zadania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według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podanej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instrukcji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lub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własnej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metody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postępowania</w:t>
      </w:r>
      <w:proofErr w:type="spellEnd"/>
      <w:r w:rsidRPr="00272F97">
        <w:rPr>
          <w:sz w:val="20"/>
          <w:szCs w:val="20"/>
        </w:rPr>
        <w:t xml:space="preserve"> i </w:t>
      </w:r>
      <w:proofErr w:type="spellStart"/>
      <w:r w:rsidRPr="00272F97">
        <w:rPr>
          <w:sz w:val="20"/>
          <w:szCs w:val="20"/>
        </w:rPr>
        <w:t>prezentacja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jego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wyników</w:t>
      </w:r>
      <w:proofErr w:type="spellEnd"/>
      <w:r w:rsidRPr="00272F97">
        <w:rPr>
          <w:sz w:val="20"/>
          <w:szCs w:val="20"/>
        </w:rPr>
        <w:t xml:space="preserve"> w </w:t>
      </w:r>
      <w:proofErr w:type="spellStart"/>
      <w:r w:rsidRPr="00272F97">
        <w:rPr>
          <w:sz w:val="20"/>
          <w:szCs w:val="20"/>
        </w:rPr>
        <w:t>formie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ustnej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lub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pisemnej</w:t>
      </w:r>
      <w:proofErr w:type="spellEnd"/>
      <w:r w:rsidRPr="00272F97">
        <w:rPr>
          <w:sz w:val="20"/>
          <w:szCs w:val="20"/>
        </w:rPr>
        <w:t>, (</w:t>
      </w:r>
      <w:proofErr w:type="spellStart"/>
      <w:r w:rsidRPr="00272F97">
        <w:rPr>
          <w:sz w:val="20"/>
          <w:szCs w:val="20"/>
        </w:rPr>
        <w:t>waga</w:t>
      </w:r>
      <w:proofErr w:type="spellEnd"/>
      <w:r w:rsidRPr="00272F97">
        <w:rPr>
          <w:sz w:val="20"/>
          <w:szCs w:val="20"/>
        </w:rPr>
        <w:t xml:space="preserve"> 1-2)</w:t>
      </w:r>
    </w:p>
    <w:p w14:paraId="4EC123A1" w14:textId="77777777" w:rsidR="009C7D1A" w:rsidRPr="00272F97" w:rsidRDefault="009C7D1A" w:rsidP="009C7D1A">
      <w:pPr>
        <w:pStyle w:val="Akapitzlist"/>
        <w:widowControl/>
        <w:numPr>
          <w:ilvl w:val="0"/>
          <w:numId w:val="36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sz w:val="20"/>
          <w:szCs w:val="20"/>
        </w:rPr>
      </w:pPr>
      <w:proofErr w:type="spellStart"/>
      <w:r w:rsidRPr="00272F97">
        <w:rPr>
          <w:sz w:val="20"/>
          <w:szCs w:val="20"/>
        </w:rPr>
        <w:t>praca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projektowa</w:t>
      </w:r>
      <w:proofErr w:type="spellEnd"/>
      <w:r w:rsidRPr="00272F97">
        <w:rPr>
          <w:sz w:val="20"/>
          <w:szCs w:val="20"/>
        </w:rPr>
        <w:t xml:space="preserve"> do </w:t>
      </w:r>
      <w:proofErr w:type="spellStart"/>
      <w:r w:rsidRPr="00272F97">
        <w:rPr>
          <w:sz w:val="20"/>
          <w:szCs w:val="20"/>
        </w:rPr>
        <w:t>wykonania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samodzielnie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lub</w:t>
      </w:r>
      <w:proofErr w:type="spellEnd"/>
      <w:r w:rsidRPr="00272F97">
        <w:rPr>
          <w:sz w:val="20"/>
          <w:szCs w:val="20"/>
        </w:rPr>
        <w:t xml:space="preserve"> w </w:t>
      </w:r>
      <w:proofErr w:type="spellStart"/>
      <w:r w:rsidRPr="00272F97">
        <w:rPr>
          <w:sz w:val="20"/>
          <w:szCs w:val="20"/>
        </w:rPr>
        <w:t>zespole</w:t>
      </w:r>
      <w:proofErr w:type="spellEnd"/>
      <w:r w:rsidRPr="00272F97">
        <w:rPr>
          <w:sz w:val="20"/>
          <w:szCs w:val="20"/>
        </w:rPr>
        <w:t xml:space="preserve"> (</w:t>
      </w:r>
      <w:proofErr w:type="spellStart"/>
      <w:r w:rsidRPr="00272F97">
        <w:rPr>
          <w:sz w:val="20"/>
          <w:szCs w:val="20"/>
        </w:rPr>
        <w:t>waga</w:t>
      </w:r>
      <w:proofErr w:type="spellEnd"/>
      <w:r w:rsidRPr="00272F97">
        <w:rPr>
          <w:sz w:val="20"/>
          <w:szCs w:val="20"/>
        </w:rPr>
        <w:t xml:space="preserve"> 2)</w:t>
      </w:r>
    </w:p>
    <w:p w14:paraId="6280AE07" w14:textId="77777777" w:rsidR="009C7D1A" w:rsidRPr="00272F97" w:rsidRDefault="009C7D1A" w:rsidP="009C7D1A">
      <w:pPr>
        <w:pStyle w:val="Akapitzlist"/>
        <w:widowControl/>
        <w:numPr>
          <w:ilvl w:val="0"/>
          <w:numId w:val="36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sz w:val="20"/>
          <w:szCs w:val="20"/>
        </w:rPr>
      </w:pPr>
      <w:proofErr w:type="spellStart"/>
      <w:r w:rsidRPr="00272F97">
        <w:rPr>
          <w:sz w:val="20"/>
          <w:szCs w:val="20"/>
        </w:rPr>
        <w:t>aktywność</w:t>
      </w:r>
      <w:proofErr w:type="spellEnd"/>
      <w:r w:rsidRPr="00272F97">
        <w:rPr>
          <w:sz w:val="20"/>
          <w:szCs w:val="20"/>
        </w:rPr>
        <w:t>, (</w:t>
      </w:r>
      <w:proofErr w:type="spellStart"/>
      <w:r w:rsidRPr="00272F97">
        <w:rPr>
          <w:sz w:val="20"/>
          <w:szCs w:val="20"/>
        </w:rPr>
        <w:t>waga</w:t>
      </w:r>
      <w:proofErr w:type="spellEnd"/>
      <w:r w:rsidRPr="00272F97">
        <w:rPr>
          <w:sz w:val="20"/>
          <w:szCs w:val="20"/>
        </w:rPr>
        <w:t xml:space="preserve"> 1)</w:t>
      </w:r>
    </w:p>
    <w:p w14:paraId="7DA13AE0" w14:textId="77777777" w:rsidR="009C7D1A" w:rsidRPr="00272F97" w:rsidRDefault="009C7D1A" w:rsidP="009C7D1A">
      <w:pPr>
        <w:pStyle w:val="Akapitzlist"/>
        <w:widowControl/>
        <w:numPr>
          <w:ilvl w:val="0"/>
          <w:numId w:val="36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sz w:val="20"/>
          <w:szCs w:val="20"/>
        </w:rPr>
      </w:pPr>
      <w:proofErr w:type="spellStart"/>
      <w:r w:rsidRPr="00272F97">
        <w:rPr>
          <w:sz w:val="20"/>
          <w:szCs w:val="20"/>
        </w:rPr>
        <w:t>udział</w:t>
      </w:r>
      <w:proofErr w:type="spellEnd"/>
      <w:r w:rsidRPr="00272F97">
        <w:rPr>
          <w:sz w:val="20"/>
          <w:szCs w:val="20"/>
        </w:rPr>
        <w:t xml:space="preserve"> w </w:t>
      </w:r>
      <w:proofErr w:type="spellStart"/>
      <w:r w:rsidRPr="00272F97">
        <w:rPr>
          <w:sz w:val="20"/>
          <w:szCs w:val="20"/>
        </w:rPr>
        <w:t>konkursach</w:t>
      </w:r>
      <w:proofErr w:type="spellEnd"/>
      <w:r w:rsidRPr="00272F97">
        <w:rPr>
          <w:sz w:val="20"/>
          <w:szCs w:val="20"/>
        </w:rPr>
        <w:t xml:space="preserve"> i </w:t>
      </w:r>
      <w:proofErr w:type="spellStart"/>
      <w:r w:rsidRPr="00272F97">
        <w:rPr>
          <w:sz w:val="20"/>
          <w:szCs w:val="20"/>
        </w:rPr>
        <w:t>olimpiadzie</w:t>
      </w:r>
      <w:proofErr w:type="spellEnd"/>
      <w:r w:rsidRPr="00272F97">
        <w:rPr>
          <w:sz w:val="20"/>
          <w:szCs w:val="20"/>
        </w:rPr>
        <w:t xml:space="preserve"> w </w:t>
      </w:r>
      <w:proofErr w:type="spellStart"/>
      <w:r w:rsidRPr="00272F97">
        <w:rPr>
          <w:sz w:val="20"/>
          <w:szCs w:val="20"/>
        </w:rPr>
        <w:t>zależności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od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szczebla</w:t>
      </w:r>
      <w:proofErr w:type="spellEnd"/>
      <w:r w:rsidRPr="00272F97">
        <w:rPr>
          <w:sz w:val="20"/>
          <w:szCs w:val="20"/>
        </w:rPr>
        <w:t xml:space="preserve"> i </w:t>
      </w:r>
      <w:proofErr w:type="spellStart"/>
      <w:r w:rsidRPr="00272F97">
        <w:rPr>
          <w:sz w:val="20"/>
          <w:szCs w:val="20"/>
        </w:rPr>
        <w:t>zajętego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miejsca</w:t>
      </w:r>
      <w:proofErr w:type="spellEnd"/>
      <w:r w:rsidRPr="00272F97">
        <w:rPr>
          <w:sz w:val="20"/>
          <w:szCs w:val="20"/>
        </w:rPr>
        <w:t xml:space="preserve"> (</w:t>
      </w:r>
      <w:proofErr w:type="spellStart"/>
      <w:r w:rsidRPr="00272F97">
        <w:rPr>
          <w:sz w:val="20"/>
          <w:szCs w:val="20"/>
        </w:rPr>
        <w:t>waga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od</w:t>
      </w:r>
      <w:proofErr w:type="spellEnd"/>
      <w:r w:rsidRPr="00272F97">
        <w:rPr>
          <w:sz w:val="20"/>
          <w:szCs w:val="20"/>
        </w:rPr>
        <w:t xml:space="preserve"> 1  do 4 )</w:t>
      </w:r>
    </w:p>
    <w:p w14:paraId="2D5C98A4" w14:textId="77777777" w:rsidR="009C7D1A" w:rsidRPr="00272F97" w:rsidRDefault="009C7D1A" w:rsidP="009C7D1A">
      <w:pPr>
        <w:pStyle w:val="Akapitzlist"/>
        <w:widowControl/>
        <w:suppressAutoHyphens w:val="0"/>
        <w:autoSpaceDN/>
        <w:spacing w:after="200" w:line="276" w:lineRule="auto"/>
        <w:contextualSpacing/>
        <w:jc w:val="both"/>
        <w:textAlignment w:val="auto"/>
        <w:rPr>
          <w:sz w:val="20"/>
          <w:szCs w:val="20"/>
        </w:rPr>
      </w:pPr>
    </w:p>
    <w:p w14:paraId="54588965" w14:textId="77777777" w:rsidR="009C7D1A" w:rsidRPr="00272F97" w:rsidRDefault="009C7D1A" w:rsidP="009C7D1A">
      <w:pPr>
        <w:pStyle w:val="Akapitzlist"/>
        <w:numPr>
          <w:ilvl w:val="0"/>
          <w:numId w:val="32"/>
        </w:numPr>
        <w:suppressAutoHyphens w:val="0"/>
        <w:autoSpaceDE w:val="0"/>
        <w:textAlignment w:val="auto"/>
        <w:rPr>
          <w:b/>
          <w:sz w:val="20"/>
          <w:szCs w:val="20"/>
        </w:rPr>
      </w:pPr>
      <w:proofErr w:type="spellStart"/>
      <w:r w:rsidRPr="00272F97">
        <w:rPr>
          <w:b/>
          <w:sz w:val="20"/>
          <w:szCs w:val="20"/>
        </w:rPr>
        <w:t>Warunki</w:t>
      </w:r>
      <w:proofErr w:type="spellEnd"/>
      <w:r w:rsidRPr="00272F97">
        <w:rPr>
          <w:b/>
          <w:sz w:val="20"/>
          <w:szCs w:val="20"/>
        </w:rPr>
        <w:t xml:space="preserve"> i </w:t>
      </w:r>
      <w:proofErr w:type="spellStart"/>
      <w:r w:rsidRPr="00272F97">
        <w:rPr>
          <w:b/>
          <w:sz w:val="20"/>
          <w:szCs w:val="20"/>
        </w:rPr>
        <w:t>tryb</w:t>
      </w:r>
      <w:proofErr w:type="spellEnd"/>
      <w:r w:rsidRPr="00272F97">
        <w:rPr>
          <w:b/>
          <w:sz w:val="20"/>
          <w:szCs w:val="20"/>
        </w:rPr>
        <w:t xml:space="preserve"> </w:t>
      </w:r>
      <w:proofErr w:type="spellStart"/>
      <w:r w:rsidRPr="00272F97">
        <w:rPr>
          <w:b/>
          <w:sz w:val="20"/>
          <w:szCs w:val="20"/>
        </w:rPr>
        <w:t>uzyskania</w:t>
      </w:r>
      <w:proofErr w:type="spellEnd"/>
      <w:r w:rsidRPr="00272F97">
        <w:rPr>
          <w:b/>
          <w:sz w:val="20"/>
          <w:szCs w:val="20"/>
        </w:rPr>
        <w:t xml:space="preserve"> </w:t>
      </w:r>
      <w:proofErr w:type="spellStart"/>
      <w:r w:rsidRPr="00272F97">
        <w:rPr>
          <w:b/>
          <w:sz w:val="20"/>
          <w:szCs w:val="20"/>
        </w:rPr>
        <w:t>wyższej</w:t>
      </w:r>
      <w:proofErr w:type="spellEnd"/>
      <w:r w:rsidRPr="00272F97">
        <w:rPr>
          <w:b/>
          <w:sz w:val="20"/>
          <w:szCs w:val="20"/>
        </w:rPr>
        <w:t xml:space="preserve"> </w:t>
      </w:r>
      <w:proofErr w:type="spellStart"/>
      <w:r w:rsidRPr="00272F97">
        <w:rPr>
          <w:b/>
          <w:sz w:val="20"/>
          <w:szCs w:val="20"/>
        </w:rPr>
        <w:t>niż</w:t>
      </w:r>
      <w:proofErr w:type="spellEnd"/>
      <w:r w:rsidRPr="00272F97">
        <w:rPr>
          <w:b/>
          <w:sz w:val="20"/>
          <w:szCs w:val="20"/>
        </w:rPr>
        <w:t xml:space="preserve"> </w:t>
      </w:r>
      <w:proofErr w:type="spellStart"/>
      <w:r w:rsidRPr="00272F97">
        <w:rPr>
          <w:b/>
          <w:sz w:val="20"/>
          <w:szCs w:val="20"/>
        </w:rPr>
        <w:t>przewidywana</w:t>
      </w:r>
      <w:proofErr w:type="spellEnd"/>
      <w:r w:rsidRPr="00272F97">
        <w:rPr>
          <w:b/>
          <w:sz w:val="20"/>
          <w:szCs w:val="20"/>
        </w:rPr>
        <w:t xml:space="preserve"> </w:t>
      </w:r>
      <w:proofErr w:type="spellStart"/>
      <w:r w:rsidRPr="00272F97">
        <w:rPr>
          <w:b/>
          <w:sz w:val="20"/>
          <w:szCs w:val="20"/>
        </w:rPr>
        <w:t>rocznej</w:t>
      </w:r>
      <w:proofErr w:type="spellEnd"/>
      <w:r w:rsidRPr="00272F97">
        <w:rPr>
          <w:b/>
          <w:sz w:val="20"/>
          <w:szCs w:val="20"/>
        </w:rPr>
        <w:t xml:space="preserve"> </w:t>
      </w:r>
      <w:proofErr w:type="spellStart"/>
      <w:r w:rsidRPr="00272F97">
        <w:rPr>
          <w:b/>
          <w:sz w:val="20"/>
          <w:szCs w:val="20"/>
        </w:rPr>
        <w:t>oceny</w:t>
      </w:r>
      <w:proofErr w:type="spellEnd"/>
      <w:r w:rsidRPr="00272F97">
        <w:rPr>
          <w:b/>
          <w:sz w:val="20"/>
          <w:szCs w:val="20"/>
        </w:rPr>
        <w:t xml:space="preserve"> </w:t>
      </w:r>
      <w:proofErr w:type="spellStart"/>
      <w:r w:rsidRPr="00272F97">
        <w:rPr>
          <w:b/>
          <w:sz w:val="20"/>
          <w:szCs w:val="20"/>
        </w:rPr>
        <w:t>klasyfikacyjnej</w:t>
      </w:r>
      <w:proofErr w:type="spellEnd"/>
    </w:p>
    <w:p w14:paraId="639BBBE9" w14:textId="77777777" w:rsidR="009C7D1A" w:rsidRPr="00272F97" w:rsidRDefault="009C7D1A" w:rsidP="009C7D1A">
      <w:pPr>
        <w:pStyle w:val="Akapitzlist"/>
        <w:ind w:left="1080"/>
        <w:rPr>
          <w:b/>
          <w:sz w:val="20"/>
          <w:szCs w:val="20"/>
        </w:rPr>
      </w:pPr>
    </w:p>
    <w:p w14:paraId="6884B9C6" w14:textId="77777777" w:rsidR="009C7D1A" w:rsidRPr="00272F97" w:rsidRDefault="009C7D1A" w:rsidP="009C7D1A">
      <w:pPr>
        <w:pStyle w:val="Akapitzlist"/>
        <w:ind w:left="1080"/>
        <w:rPr>
          <w:sz w:val="20"/>
          <w:szCs w:val="20"/>
        </w:rPr>
      </w:pPr>
      <w:proofErr w:type="spellStart"/>
      <w:r w:rsidRPr="00272F97">
        <w:rPr>
          <w:sz w:val="20"/>
          <w:szCs w:val="20"/>
        </w:rPr>
        <w:t>Warunki</w:t>
      </w:r>
      <w:proofErr w:type="spellEnd"/>
      <w:r w:rsidRPr="00272F97">
        <w:rPr>
          <w:sz w:val="20"/>
          <w:szCs w:val="20"/>
        </w:rPr>
        <w:t xml:space="preserve"> i </w:t>
      </w:r>
      <w:proofErr w:type="spellStart"/>
      <w:r w:rsidRPr="00272F97">
        <w:rPr>
          <w:sz w:val="20"/>
          <w:szCs w:val="20"/>
        </w:rPr>
        <w:t>tryb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uzyskania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wyższej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niż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przewidywana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rocznej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oceny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klasyfikacyjnej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regulowane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są</w:t>
      </w:r>
      <w:proofErr w:type="spellEnd"/>
      <w:r w:rsidRPr="00272F97">
        <w:rPr>
          <w:sz w:val="20"/>
          <w:szCs w:val="20"/>
        </w:rPr>
        <w:t xml:space="preserve"> w </w:t>
      </w:r>
      <w:proofErr w:type="spellStart"/>
      <w:r w:rsidRPr="00272F97">
        <w:rPr>
          <w:sz w:val="20"/>
          <w:szCs w:val="20"/>
        </w:rPr>
        <w:t>Statucie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rozdział</w:t>
      </w:r>
      <w:proofErr w:type="spellEnd"/>
      <w:r w:rsidRPr="00272F97">
        <w:rPr>
          <w:sz w:val="20"/>
          <w:szCs w:val="20"/>
        </w:rPr>
        <w:t xml:space="preserve"> 14.</w:t>
      </w:r>
    </w:p>
    <w:p w14:paraId="46D7E2DB" w14:textId="77777777" w:rsidR="009C7D1A" w:rsidRPr="00272F97" w:rsidRDefault="009C7D1A" w:rsidP="009C7D1A">
      <w:pPr>
        <w:spacing w:after="200" w:line="276" w:lineRule="auto"/>
        <w:contextualSpacing/>
        <w:jc w:val="both"/>
        <w:rPr>
          <w:sz w:val="20"/>
          <w:szCs w:val="20"/>
        </w:rPr>
      </w:pPr>
    </w:p>
    <w:p w14:paraId="6326C40C" w14:textId="77777777" w:rsidR="009C7D1A" w:rsidRPr="00272F97" w:rsidRDefault="009C7D1A" w:rsidP="009C7D1A">
      <w:pPr>
        <w:pStyle w:val="Akapitzlist"/>
        <w:numPr>
          <w:ilvl w:val="0"/>
          <w:numId w:val="32"/>
        </w:numPr>
        <w:suppressAutoHyphens w:val="0"/>
        <w:autoSpaceDE w:val="0"/>
        <w:jc w:val="both"/>
        <w:textAlignment w:val="auto"/>
        <w:rPr>
          <w:sz w:val="20"/>
          <w:szCs w:val="20"/>
        </w:rPr>
      </w:pPr>
      <w:proofErr w:type="spellStart"/>
      <w:r w:rsidRPr="00272F97">
        <w:rPr>
          <w:b/>
          <w:sz w:val="20"/>
          <w:szCs w:val="20"/>
        </w:rPr>
        <w:t>Pozostałe</w:t>
      </w:r>
      <w:proofErr w:type="spellEnd"/>
      <w:r w:rsidRPr="00272F97">
        <w:rPr>
          <w:b/>
          <w:sz w:val="20"/>
          <w:szCs w:val="20"/>
        </w:rPr>
        <w:t xml:space="preserve"> </w:t>
      </w:r>
      <w:proofErr w:type="spellStart"/>
      <w:r w:rsidRPr="00272F97">
        <w:rPr>
          <w:b/>
          <w:sz w:val="20"/>
          <w:szCs w:val="20"/>
        </w:rPr>
        <w:t>zasady</w:t>
      </w:r>
      <w:proofErr w:type="spellEnd"/>
      <w:r w:rsidRPr="00272F97">
        <w:rPr>
          <w:b/>
          <w:sz w:val="20"/>
          <w:szCs w:val="20"/>
        </w:rPr>
        <w:t xml:space="preserve"> </w:t>
      </w:r>
      <w:proofErr w:type="spellStart"/>
      <w:r w:rsidRPr="00272F97">
        <w:rPr>
          <w:b/>
          <w:sz w:val="20"/>
          <w:szCs w:val="20"/>
        </w:rPr>
        <w:t>dot</w:t>
      </w:r>
      <w:proofErr w:type="spellEnd"/>
      <w:r w:rsidRPr="00272F97">
        <w:rPr>
          <w:b/>
          <w:sz w:val="20"/>
          <w:szCs w:val="20"/>
        </w:rPr>
        <w:t xml:space="preserve">. </w:t>
      </w:r>
      <w:proofErr w:type="spellStart"/>
      <w:r w:rsidRPr="00272F97">
        <w:rPr>
          <w:b/>
          <w:sz w:val="20"/>
          <w:szCs w:val="20"/>
        </w:rPr>
        <w:t>oceniania</w:t>
      </w:r>
      <w:proofErr w:type="spellEnd"/>
    </w:p>
    <w:p w14:paraId="613BEE0D" w14:textId="77777777" w:rsidR="009C7D1A" w:rsidRPr="00272F97" w:rsidRDefault="009C7D1A" w:rsidP="009C7D1A">
      <w:pPr>
        <w:pStyle w:val="Akapitzlist"/>
        <w:numPr>
          <w:ilvl w:val="0"/>
          <w:numId w:val="37"/>
        </w:numPr>
        <w:tabs>
          <w:tab w:val="left" w:pos="-28067"/>
        </w:tabs>
        <w:suppressAutoHyphens w:val="0"/>
        <w:autoSpaceDE w:val="0"/>
        <w:spacing w:line="276" w:lineRule="auto"/>
        <w:ind w:right="114"/>
        <w:jc w:val="both"/>
        <w:textAlignment w:val="auto"/>
        <w:rPr>
          <w:sz w:val="20"/>
          <w:szCs w:val="20"/>
        </w:rPr>
      </w:pPr>
      <w:r w:rsidRPr="00272F97">
        <w:rPr>
          <w:sz w:val="20"/>
          <w:szCs w:val="20"/>
        </w:rPr>
        <w:t xml:space="preserve">W </w:t>
      </w:r>
      <w:proofErr w:type="spellStart"/>
      <w:r w:rsidRPr="00272F97">
        <w:rPr>
          <w:sz w:val="20"/>
          <w:szCs w:val="20"/>
        </w:rPr>
        <w:t>odpowiedziach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pisemnych</w:t>
      </w:r>
      <w:proofErr w:type="spellEnd"/>
      <w:r w:rsidRPr="00272F97">
        <w:rPr>
          <w:sz w:val="20"/>
          <w:szCs w:val="20"/>
        </w:rPr>
        <w:t xml:space="preserve">, w </w:t>
      </w:r>
      <w:proofErr w:type="spellStart"/>
      <w:r w:rsidRPr="00272F97">
        <w:rPr>
          <w:sz w:val="20"/>
          <w:szCs w:val="20"/>
        </w:rPr>
        <w:t>których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poszczególne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zadania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są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punktowane</w:t>
      </w:r>
      <w:proofErr w:type="spellEnd"/>
      <w:r w:rsidRPr="00272F97">
        <w:rPr>
          <w:sz w:val="20"/>
          <w:szCs w:val="20"/>
        </w:rPr>
        <w:t xml:space="preserve">, </w:t>
      </w:r>
      <w:proofErr w:type="spellStart"/>
      <w:r w:rsidRPr="00272F97">
        <w:rPr>
          <w:sz w:val="20"/>
          <w:szCs w:val="20"/>
        </w:rPr>
        <w:t>ocena</w:t>
      </w:r>
      <w:proofErr w:type="spellEnd"/>
      <w:r w:rsidRPr="00272F97">
        <w:rPr>
          <w:sz w:val="20"/>
          <w:szCs w:val="20"/>
        </w:rPr>
        <w:t xml:space="preserve">, </w:t>
      </w:r>
      <w:proofErr w:type="spellStart"/>
      <w:r w:rsidRPr="00272F97">
        <w:rPr>
          <w:sz w:val="20"/>
          <w:szCs w:val="20"/>
        </w:rPr>
        <w:t>jaką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otrzymuje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uczeń</w:t>
      </w:r>
      <w:proofErr w:type="spellEnd"/>
      <w:r w:rsidRPr="00272F97">
        <w:rPr>
          <w:sz w:val="20"/>
          <w:szCs w:val="20"/>
        </w:rPr>
        <w:t xml:space="preserve">, </w:t>
      </w:r>
      <w:proofErr w:type="spellStart"/>
      <w:r w:rsidRPr="00272F97">
        <w:rPr>
          <w:sz w:val="20"/>
          <w:szCs w:val="20"/>
        </w:rPr>
        <w:t>jest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zgodna</w:t>
      </w:r>
      <w:proofErr w:type="spellEnd"/>
      <w:r w:rsidRPr="00272F97">
        <w:rPr>
          <w:sz w:val="20"/>
          <w:szCs w:val="20"/>
        </w:rPr>
        <w:t xml:space="preserve"> z </w:t>
      </w:r>
      <w:proofErr w:type="spellStart"/>
      <w:r w:rsidRPr="00272F97">
        <w:rPr>
          <w:sz w:val="20"/>
          <w:szCs w:val="20"/>
        </w:rPr>
        <w:t>przyjętym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rozkładem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procentowym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dla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danej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oceny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tj</w:t>
      </w:r>
      <w:proofErr w:type="spellEnd"/>
      <w:r w:rsidRPr="00272F97">
        <w:rPr>
          <w:sz w:val="20"/>
          <w:szCs w:val="20"/>
        </w:rPr>
        <w:t>.</w:t>
      </w:r>
    </w:p>
    <w:p w14:paraId="532865ED" w14:textId="77777777" w:rsidR="009C7D1A" w:rsidRPr="00272F97" w:rsidRDefault="009C7D1A" w:rsidP="009C7D1A">
      <w:pPr>
        <w:pStyle w:val="Tekstpodstawowy"/>
        <w:spacing w:before="3"/>
        <w:rPr>
          <w:sz w:val="20"/>
          <w:szCs w:val="20"/>
        </w:rPr>
      </w:pPr>
    </w:p>
    <w:p w14:paraId="4FDB22F1" w14:textId="77777777" w:rsidR="009C7D1A" w:rsidRPr="00272F97" w:rsidRDefault="009C7D1A" w:rsidP="009C7D1A">
      <w:pPr>
        <w:ind w:left="1416"/>
        <w:rPr>
          <w:sz w:val="20"/>
          <w:szCs w:val="20"/>
        </w:rPr>
      </w:pPr>
      <w:r w:rsidRPr="00272F97">
        <w:rPr>
          <w:color w:val="000000"/>
          <w:sz w:val="20"/>
          <w:szCs w:val="20"/>
        </w:rPr>
        <w:lastRenderedPageBreak/>
        <w:t xml:space="preserve"> 0 - 40%</w:t>
      </w:r>
      <w:r w:rsidRPr="00272F97">
        <w:rPr>
          <w:color w:val="000000"/>
          <w:sz w:val="20"/>
          <w:szCs w:val="20"/>
        </w:rPr>
        <w:tab/>
        <w:t xml:space="preserve">- </w:t>
      </w:r>
      <w:proofErr w:type="spellStart"/>
      <w:r w:rsidRPr="00272F97">
        <w:rPr>
          <w:color w:val="000000"/>
          <w:sz w:val="20"/>
          <w:szCs w:val="20"/>
        </w:rPr>
        <w:t>ndst</w:t>
      </w:r>
      <w:proofErr w:type="spellEnd"/>
      <w:r w:rsidRPr="00272F97">
        <w:rPr>
          <w:color w:val="000000"/>
          <w:sz w:val="20"/>
          <w:szCs w:val="20"/>
        </w:rPr>
        <w:br/>
        <w:t>41 - 50%</w:t>
      </w:r>
      <w:r w:rsidRPr="00272F97">
        <w:rPr>
          <w:color w:val="000000"/>
          <w:sz w:val="20"/>
          <w:szCs w:val="20"/>
        </w:rPr>
        <w:tab/>
        <w:t>- dop</w:t>
      </w:r>
      <w:r w:rsidRPr="00272F97">
        <w:rPr>
          <w:color w:val="000000"/>
          <w:sz w:val="20"/>
          <w:szCs w:val="20"/>
        </w:rPr>
        <w:br/>
        <w:t>51 - 70%</w:t>
      </w:r>
      <w:r w:rsidRPr="00272F97">
        <w:rPr>
          <w:color w:val="000000"/>
          <w:sz w:val="20"/>
          <w:szCs w:val="20"/>
        </w:rPr>
        <w:tab/>
        <w:t xml:space="preserve">- </w:t>
      </w:r>
      <w:proofErr w:type="spellStart"/>
      <w:r w:rsidRPr="00272F97">
        <w:rPr>
          <w:color w:val="000000"/>
          <w:sz w:val="20"/>
          <w:szCs w:val="20"/>
        </w:rPr>
        <w:t>dst</w:t>
      </w:r>
      <w:proofErr w:type="spellEnd"/>
      <w:r w:rsidRPr="00272F97">
        <w:rPr>
          <w:color w:val="000000"/>
          <w:sz w:val="20"/>
          <w:szCs w:val="20"/>
        </w:rPr>
        <w:br/>
        <w:t>71 - 89%</w:t>
      </w:r>
      <w:r w:rsidRPr="00272F97">
        <w:rPr>
          <w:color w:val="000000"/>
          <w:sz w:val="20"/>
          <w:szCs w:val="20"/>
        </w:rPr>
        <w:tab/>
        <w:t xml:space="preserve">- </w:t>
      </w:r>
      <w:proofErr w:type="spellStart"/>
      <w:r w:rsidRPr="00272F97">
        <w:rPr>
          <w:color w:val="000000"/>
          <w:sz w:val="20"/>
          <w:szCs w:val="20"/>
        </w:rPr>
        <w:t>db</w:t>
      </w:r>
      <w:proofErr w:type="spellEnd"/>
      <w:r w:rsidRPr="00272F97">
        <w:rPr>
          <w:color w:val="000000"/>
          <w:sz w:val="20"/>
          <w:szCs w:val="20"/>
        </w:rPr>
        <w:br/>
        <w:t>90 - 98%</w:t>
      </w:r>
      <w:r w:rsidRPr="00272F97">
        <w:rPr>
          <w:color w:val="000000"/>
          <w:sz w:val="20"/>
          <w:szCs w:val="20"/>
        </w:rPr>
        <w:tab/>
        <w:t xml:space="preserve">- </w:t>
      </w:r>
      <w:proofErr w:type="spellStart"/>
      <w:r w:rsidRPr="00272F97">
        <w:rPr>
          <w:color w:val="000000"/>
          <w:sz w:val="20"/>
          <w:szCs w:val="20"/>
        </w:rPr>
        <w:t>bdb</w:t>
      </w:r>
      <w:proofErr w:type="spellEnd"/>
      <w:r w:rsidRPr="00272F97">
        <w:rPr>
          <w:color w:val="000000"/>
          <w:sz w:val="20"/>
          <w:szCs w:val="20"/>
        </w:rPr>
        <w:br/>
        <w:t>99 -100%</w:t>
      </w:r>
      <w:r w:rsidRPr="00272F97">
        <w:rPr>
          <w:color w:val="000000"/>
          <w:sz w:val="20"/>
          <w:szCs w:val="20"/>
        </w:rPr>
        <w:tab/>
        <w:t>- cel</w:t>
      </w:r>
    </w:p>
    <w:p w14:paraId="24D85C55" w14:textId="77777777" w:rsidR="009C7D1A" w:rsidRPr="00272F97" w:rsidRDefault="009C7D1A" w:rsidP="009C7D1A">
      <w:pPr>
        <w:pStyle w:val="Akapitzlist"/>
        <w:numPr>
          <w:ilvl w:val="0"/>
          <w:numId w:val="37"/>
        </w:numPr>
        <w:suppressAutoHyphens w:val="0"/>
        <w:autoSpaceDE w:val="0"/>
        <w:spacing w:before="201" w:line="276" w:lineRule="auto"/>
        <w:ind w:right="108"/>
        <w:jc w:val="both"/>
        <w:textAlignment w:val="auto"/>
        <w:rPr>
          <w:sz w:val="20"/>
          <w:szCs w:val="20"/>
        </w:rPr>
      </w:pPr>
      <w:proofErr w:type="spellStart"/>
      <w:r w:rsidRPr="00272F97">
        <w:rPr>
          <w:sz w:val="20"/>
          <w:szCs w:val="20"/>
        </w:rPr>
        <w:t>Ocenę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śródroczną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lub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roczną</w:t>
      </w:r>
      <w:proofErr w:type="spellEnd"/>
      <w:r w:rsidRPr="00272F97">
        <w:rPr>
          <w:sz w:val="20"/>
          <w:szCs w:val="20"/>
        </w:rPr>
        <w:t xml:space="preserve"> (z </w:t>
      </w:r>
      <w:proofErr w:type="spellStart"/>
      <w:r w:rsidRPr="00272F97">
        <w:rPr>
          <w:sz w:val="20"/>
          <w:szCs w:val="20"/>
        </w:rPr>
        <w:t>uwzględnieniem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wszystkich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ocen</w:t>
      </w:r>
      <w:proofErr w:type="spellEnd"/>
      <w:r w:rsidRPr="00272F97">
        <w:rPr>
          <w:sz w:val="20"/>
          <w:szCs w:val="20"/>
        </w:rPr>
        <w:t xml:space="preserve"> w </w:t>
      </w:r>
      <w:proofErr w:type="spellStart"/>
      <w:r w:rsidRPr="00272F97">
        <w:rPr>
          <w:sz w:val="20"/>
          <w:szCs w:val="20"/>
        </w:rPr>
        <w:t>danym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roku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szkolnym</w:t>
      </w:r>
      <w:proofErr w:type="spellEnd"/>
      <w:r w:rsidRPr="00272F97">
        <w:rPr>
          <w:sz w:val="20"/>
          <w:szCs w:val="20"/>
        </w:rPr>
        <w:t xml:space="preserve">) </w:t>
      </w:r>
      <w:proofErr w:type="spellStart"/>
      <w:r w:rsidRPr="00272F97">
        <w:rPr>
          <w:sz w:val="20"/>
          <w:szCs w:val="20"/>
        </w:rPr>
        <w:t>ustala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się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jako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średnią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ważoną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ocen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bieżących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wg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następującej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skali</w:t>
      </w:r>
      <w:proofErr w:type="spellEnd"/>
      <w:r w:rsidRPr="00272F97">
        <w:rPr>
          <w:sz w:val="20"/>
          <w:szCs w:val="20"/>
        </w:rPr>
        <w:t>:</w:t>
      </w:r>
    </w:p>
    <w:p w14:paraId="1B5AE81F" w14:textId="77777777" w:rsidR="009C7D1A" w:rsidRPr="00272F97" w:rsidRDefault="009C7D1A" w:rsidP="009C7D1A">
      <w:pPr>
        <w:pStyle w:val="Akapitzlist"/>
        <w:spacing w:before="201"/>
        <w:ind w:right="108"/>
        <w:jc w:val="both"/>
        <w:rPr>
          <w:sz w:val="20"/>
          <w:szCs w:val="20"/>
        </w:rPr>
      </w:pPr>
    </w:p>
    <w:tbl>
      <w:tblPr>
        <w:tblW w:w="0" w:type="auto"/>
        <w:tblInd w:w="2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2552"/>
      </w:tblGrid>
      <w:tr w:rsidR="009C7D1A" w:rsidRPr="00272F97" w14:paraId="43E8D136" w14:textId="77777777" w:rsidTr="008F3B11">
        <w:tc>
          <w:tcPr>
            <w:tcW w:w="1842" w:type="dxa"/>
          </w:tcPr>
          <w:p w14:paraId="0987AC6E" w14:textId="77777777" w:rsidR="009C7D1A" w:rsidRPr="00272F97" w:rsidRDefault="009C7D1A" w:rsidP="008F3B11">
            <w:pPr>
              <w:spacing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272F97">
              <w:rPr>
                <w:sz w:val="20"/>
                <w:szCs w:val="20"/>
              </w:rPr>
              <w:t>Średnia</w:t>
            </w:r>
            <w:proofErr w:type="spellEnd"/>
            <w:r w:rsidRPr="00272F97">
              <w:rPr>
                <w:sz w:val="20"/>
                <w:szCs w:val="20"/>
              </w:rPr>
              <w:t xml:space="preserve"> </w:t>
            </w:r>
            <w:proofErr w:type="spellStart"/>
            <w:r w:rsidRPr="00272F97">
              <w:rPr>
                <w:sz w:val="20"/>
                <w:szCs w:val="20"/>
              </w:rPr>
              <w:t>ważona</w:t>
            </w:r>
            <w:proofErr w:type="spellEnd"/>
            <w:r w:rsidRPr="00272F97">
              <w:rPr>
                <w:sz w:val="20"/>
                <w:szCs w:val="20"/>
              </w:rPr>
              <w:tab/>
            </w:r>
          </w:p>
        </w:tc>
        <w:tc>
          <w:tcPr>
            <w:tcW w:w="2552" w:type="dxa"/>
          </w:tcPr>
          <w:p w14:paraId="34EEB028" w14:textId="77777777" w:rsidR="009C7D1A" w:rsidRPr="00272F97" w:rsidRDefault="009C7D1A" w:rsidP="008F3B11">
            <w:pPr>
              <w:spacing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272F97">
              <w:rPr>
                <w:sz w:val="20"/>
                <w:szCs w:val="20"/>
              </w:rPr>
              <w:t>Ocena</w:t>
            </w:r>
            <w:proofErr w:type="spellEnd"/>
            <w:r w:rsidRPr="00272F97">
              <w:rPr>
                <w:sz w:val="20"/>
                <w:szCs w:val="20"/>
              </w:rPr>
              <w:t xml:space="preserve"> </w:t>
            </w:r>
            <w:proofErr w:type="spellStart"/>
            <w:r w:rsidRPr="00272F97">
              <w:rPr>
                <w:sz w:val="20"/>
                <w:szCs w:val="20"/>
              </w:rPr>
              <w:t>śródroczna</w:t>
            </w:r>
            <w:proofErr w:type="spellEnd"/>
            <w:r w:rsidRPr="00272F97">
              <w:rPr>
                <w:sz w:val="20"/>
                <w:szCs w:val="20"/>
              </w:rPr>
              <w:t>/</w:t>
            </w:r>
            <w:proofErr w:type="spellStart"/>
            <w:r w:rsidRPr="00272F97">
              <w:rPr>
                <w:sz w:val="20"/>
                <w:szCs w:val="20"/>
              </w:rPr>
              <w:t>roczna</w:t>
            </w:r>
            <w:proofErr w:type="spellEnd"/>
          </w:p>
        </w:tc>
      </w:tr>
      <w:tr w:rsidR="009C7D1A" w:rsidRPr="00272F97" w14:paraId="25BD5562" w14:textId="77777777" w:rsidTr="008F3B11">
        <w:tc>
          <w:tcPr>
            <w:tcW w:w="1842" w:type="dxa"/>
          </w:tcPr>
          <w:p w14:paraId="55AEE6EC" w14:textId="77777777" w:rsidR="009C7D1A" w:rsidRPr="00272F97" w:rsidRDefault="009C7D1A" w:rsidP="008F3B11">
            <w:pPr>
              <w:tabs>
                <w:tab w:val="left" w:pos="4399"/>
              </w:tabs>
              <w:spacing w:after="160" w:line="259" w:lineRule="auto"/>
              <w:rPr>
                <w:sz w:val="20"/>
                <w:szCs w:val="20"/>
              </w:rPr>
            </w:pPr>
            <w:r w:rsidRPr="00272F97">
              <w:rPr>
                <w:sz w:val="20"/>
                <w:szCs w:val="20"/>
              </w:rPr>
              <w:t>0 – 1,74</w:t>
            </w:r>
          </w:p>
        </w:tc>
        <w:tc>
          <w:tcPr>
            <w:tcW w:w="2552" w:type="dxa"/>
          </w:tcPr>
          <w:p w14:paraId="31DDD190" w14:textId="77777777" w:rsidR="009C7D1A" w:rsidRPr="00272F97" w:rsidRDefault="009C7D1A" w:rsidP="008F3B11">
            <w:pPr>
              <w:tabs>
                <w:tab w:val="left" w:pos="4399"/>
              </w:tabs>
              <w:spacing w:after="160" w:line="259" w:lineRule="auto"/>
              <w:rPr>
                <w:sz w:val="20"/>
                <w:szCs w:val="20"/>
              </w:rPr>
            </w:pPr>
            <w:proofErr w:type="spellStart"/>
            <w:r w:rsidRPr="00272F97">
              <w:rPr>
                <w:sz w:val="20"/>
                <w:szCs w:val="20"/>
              </w:rPr>
              <w:t>niedostateczny</w:t>
            </w:r>
            <w:proofErr w:type="spellEnd"/>
          </w:p>
        </w:tc>
      </w:tr>
      <w:tr w:rsidR="009C7D1A" w:rsidRPr="00272F97" w14:paraId="79475BBF" w14:textId="77777777" w:rsidTr="008F3B11">
        <w:tc>
          <w:tcPr>
            <w:tcW w:w="1842" w:type="dxa"/>
          </w:tcPr>
          <w:p w14:paraId="6B8162CC" w14:textId="77777777" w:rsidR="009C7D1A" w:rsidRPr="00272F97" w:rsidRDefault="009C7D1A" w:rsidP="008F3B11">
            <w:pPr>
              <w:tabs>
                <w:tab w:val="left" w:pos="4399"/>
              </w:tabs>
              <w:spacing w:after="160" w:line="259" w:lineRule="auto"/>
              <w:rPr>
                <w:sz w:val="20"/>
                <w:szCs w:val="20"/>
              </w:rPr>
            </w:pPr>
            <w:r w:rsidRPr="00272F97">
              <w:rPr>
                <w:sz w:val="20"/>
                <w:szCs w:val="20"/>
              </w:rPr>
              <w:t>1,75 – 2,50</w:t>
            </w:r>
          </w:p>
        </w:tc>
        <w:tc>
          <w:tcPr>
            <w:tcW w:w="2552" w:type="dxa"/>
          </w:tcPr>
          <w:p w14:paraId="5DB80FEA" w14:textId="77777777" w:rsidR="009C7D1A" w:rsidRPr="00272F97" w:rsidRDefault="009C7D1A" w:rsidP="008F3B11">
            <w:pPr>
              <w:tabs>
                <w:tab w:val="left" w:pos="4399"/>
              </w:tabs>
              <w:spacing w:after="160" w:line="259" w:lineRule="auto"/>
              <w:rPr>
                <w:sz w:val="20"/>
                <w:szCs w:val="20"/>
              </w:rPr>
            </w:pPr>
            <w:proofErr w:type="spellStart"/>
            <w:r w:rsidRPr="00272F97">
              <w:rPr>
                <w:sz w:val="20"/>
                <w:szCs w:val="20"/>
              </w:rPr>
              <w:t>dopuszczający</w:t>
            </w:r>
            <w:proofErr w:type="spellEnd"/>
          </w:p>
        </w:tc>
      </w:tr>
      <w:tr w:rsidR="009C7D1A" w:rsidRPr="00272F97" w14:paraId="1F6B92E8" w14:textId="77777777" w:rsidTr="008F3B11">
        <w:tc>
          <w:tcPr>
            <w:tcW w:w="1842" w:type="dxa"/>
          </w:tcPr>
          <w:p w14:paraId="4197A320" w14:textId="77777777" w:rsidR="009C7D1A" w:rsidRPr="00272F97" w:rsidRDefault="009C7D1A" w:rsidP="008F3B11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72F97">
              <w:rPr>
                <w:sz w:val="20"/>
                <w:szCs w:val="20"/>
              </w:rPr>
              <w:t>2,51 – 3,50</w:t>
            </w:r>
          </w:p>
        </w:tc>
        <w:tc>
          <w:tcPr>
            <w:tcW w:w="2552" w:type="dxa"/>
          </w:tcPr>
          <w:p w14:paraId="7159DC76" w14:textId="77777777" w:rsidR="009C7D1A" w:rsidRPr="00272F97" w:rsidRDefault="009C7D1A" w:rsidP="008F3B11">
            <w:pPr>
              <w:tabs>
                <w:tab w:val="left" w:pos="4399"/>
              </w:tabs>
              <w:spacing w:after="160" w:line="259" w:lineRule="auto"/>
              <w:rPr>
                <w:sz w:val="20"/>
                <w:szCs w:val="20"/>
              </w:rPr>
            </w:pPr>
            <w:proofErr w:type="spellStart"/>
            <w:r w:rsidRPr="00272F97">
              <w:rPr>
                <w:sz w:val="20"/>
                <w:szCs w:val="20"/>
              </w:rPr>
              <w:t>dostateczny</w:t>
            </w:r>
            <w:proofErr w:type="spellEnd"/>
          </w:p>
        </w:tc>
      </w:tr>
      <w:tr w:rsidR="009C7D1A" w:rsidRPr="00272F97" w14:paraId="215200C9" w14:textId="77777777" w:rsidTr="008F3B11">
        <w:tc>
          <w:tcPr>
            <w:tcW w:w="1842" w:type="dxa"/>
          </w:tcPr>
          <w:p w14:paraId="7CEF8174" w14:textId="77777777" w:rsidR="009C7D1A" w:rsidRPr="00272F97" w:rsidRDefault="009C7D1A" w:rsidP="008F3B11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72F97">
              <w:rPr>
                <w:sz w:val="20"/>
                <w:szCs w:val="20"/>
              </w:rPr>
              <w:t>3,51 – 4,50</w:t>
            </w:r>
          </w:p>
        </w:tc>
        <w:tc>
          <w:tcPr>
            <w:tcW w:w="2552" w:type="dxa"/>
          </w:tcPr>
          <w:p w14:paraId="0B4641AB" w14:textId="77777777" w:rsidR="009C7D1A" w:rsidRPr="00272F97" w:rsidRDefault="009C7D1A" w:rsidP="008F3B11">
            <w:pPr>
              <w:tabs>
                <w:tab w:val="left" w:pos="4399"/>
              </w:tabs>
              <w:spacing w:after="160" w:line="259" w:lineRule="auto"/>
              <w:rPr>
                <w:sz w:val="20"/>
                <w:szCs w:val="20"/>
              </w:rPr>
            </w:pPr>
            <w:proofErr w:type="spellStart"/>
            <w:r w:rsidRPr="00272F97">
              <w:rPr>
                <w:sz w:val="20"/>
                <w:szCs w:val="20"/>
              </w:rPr>
              <w:t>dobry</w:t>
            </w:r>
            <w:proofErr w:type="spellEnd"/>
          </w:p>
        </w:tc>
      </w:tr>
      <w:tr w:rsidR="009C7D1A" w:rsidRPr="00272F97" w14:paraId="433D2263" w14:textId="77777777" w:rsidTr="008F3B11">
        <w:tc>
          <w:tcPr>
            <w:tcW w:w="1842" w:type="dxa"/>
          </w:tcPr>
          <w:p w14:paraId="61F4D351" w14:textId="77777777" w:rsidR="009C7D1A" w:rsidRPr="00272F97" w:rsidRDefault="009C7D1A" w:rsidP="008F3B11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72F97">
              <w:rPr>
                <w:sz w:val="20"/>
                <w:szCs w:val="20"/>
              </w:rPr>
              <w:t>4,51 – 5,50</w:t>
            </w:r>
          </w:p>
        </w:tc>
        <w:tc>
          <w:tcPr>
            <w:tcW w:w="2552" w:type="dxa"/>
          </w:tcPr>
          <w:p w14:paraId="085BC264" w14:textId="77777777" w:rsidR="009C7D1A" w:rsidRPr="00272F97" w:rsidRDefault="009C7D1A" w:rsidP="008F3B11">
            <w:pPr>
              <w:tabs>
                <w:tab w:val="left" w:pos="4399"/>
              </w:tabs>
              <w:spacing w:after="160" w:line="259" w:lineRule="auto"/>
              <w:rPr>
                <w:sz w:val="20"/>
                <w:szCs w:val="20"/>
              </w:rPr>
            </w:pPr>
            <w:proofErr w:type="spellStart"/>
            <w:r w:rsidRPr="00272F97">
              <w:rPr>
                <w:sz w:val="20"/>
                <w:szCs w:val="20"/>
              </w:rPr>
              <w:t>bardzo</w:t>
            </w:r>
            <w:proofErr w:type="spellEnd"/>
            <w:r w:rsidRPr="00272F97">
              <w:rPr>
                <w:sz w:val="20"/>
                <w:szCs w:val="20"/>
              </w:rPr>
              <w:t xml:space="preserve"> </w:t>
            </w:r>
            <w:proofErr w:type="spellStart"/>
            <w:r w:rsidRPr="00272F97">
              <w:rPr>
                <w:sz w:val="20"/>
                <w:szCs w:val="20"/>
              </w:rPr>
              <w:t>dobry</w:t>
            </w:r>
            <w:proofErr w:type="spellEnd"/>
          </w:p>
        </w:tc>
      </w:tr>
      <w:tr w:rsidR="009C7D1A" w:rsidRPr="00272F97" w14:paraId="454EF88D" w14:textId="77777777" w:rsidTr="008F3B11">
        <w:tc>
          <w:tcPr>
            <w:tcW w:w="1842" w:type="dxa"/>
          </w:tcPr>
          <w:p w14:paraId="1B5D0250" w14:textId="77777777" w:rsidR="009C7D1A" w:rsidRPr="00272F97" w:rsidRDefault="009C7D1A" w:rsidP="008F3B11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72F97">
              <w:rPr>
                <w:sz w:val="20"/>
                <w:szCs w:val="20"/>
              </w:rPr>
              <w:t>5,51 – 6</w:t>
            </w:r>
          </w:p>
        </w:tc>
        <w:tc>
          <w:tcPr>
            <w:tcW w:w="2552" w:type="dxa"/>
          </w:tcPr>
          <w:p w14:paraId="5A2E8270" w14:textId="77777777" w:rsidR="009C7D1A" w:rsidRPr="00272F97" w:rsidRDefault="009C7D1A" w:rsidP="008F3B11">
            <w:pPr>
              <w:spacing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272F97">
              <w:rPr>
                <w:sz w:val="20"/>
                <w:szCs w:val="20"/>
              </w:rPr>
              <w:t>celujący</w:t>
            </w:r>
            <w:proofErr w:type="spellEnd"/>
          </w:p>
        </w:tc>
      </w:tr>
    </w:tbl>
    <w:p w14:paraId="01A2085A" w14:textId="77777777" w:rsidR="009C7D1A" w:rsidRPr="00272F97" w:rsidRDefault="009C7D1A" w:rsidP="009C7D1A">
      <w:pPr>
        <w:pStyle w:val="Akapitzlist"/>
        <w:ind w:left="708"/>
        <w:jc w:val="both"/>
        <w:rPr>
          <w:sz w:val="20"/>
          <w:szCs w:val="20"/>
        </w:rPr>
      </w:pPr>
    </w:p>
    <w:p w14:paraId="402710FA" w14:textId="77777777" w:rsidR="009C7D1A" w:rsidRPr="00272F97" w:rsidRDefault="009C7D1A" w:rsidP="009C7D1A">
      <w:pPr>
        <w:spacing w:line="276" w:lineRule="auto"/>
        <w:jc w:val="both"/>
        <w:rPr>
          <w:sz w:val="20"/>
          <w:szCs w:val="20"/>
        </w:rPr>
      </w:pPr>
      <w:proofErr w:type="spellStart"/>
      <w:r w:rsidRPr="00272F97">
        <w:rPr>
          <w:sz w:val="20"/>
          <w:szCs w:val="20"/>
        </w:rPr>
        <w:t>Ocena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roczna</w:t>
      </w:r>
      <w:proofErr w:type="spellEnd"/>
      <w:r w:rsidRPr="00272F97">
        <w:rPr>
          <w:sz w:val="20"/>
          <w:szCs w:val="20"/>
        </w:rPr>
        <w:t xml:space="preserve">, </w:t>
      </w:r>
      <w:proofErr w:type="spellStart"/>
      <w:r w:rsidRPr="00272F97">
        <w:rPr>
          <w:sz w:val="20"/>
          <w:szCs w:val="20"/>
        </w:rPr>
        <w:t>wynikająca</w:t>
      </w:r>
      <w:proofErr w:type="spellEnd"/>
      <w:r w:rsidRPr="00272F97">
        <w:rPr>
          <w:sz w:val="20"/>
          <w:szCs w:val="20"/>
        </w:rPr>
        <w:t xml:space="preserve"> ze </w:t>
      </w:r>
      <w:proofErr w:type="spellStart"/>
      <w:r w:rsidRPr="00272F97">
        <w:rPr>
          <w:sz w:val="20"/>
          <w:szCs w:val="20"/>
        </w:rPr>
        <w:t>średniej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ważonej</w:t>
      </w:r>
      <w:proofErr w:type="spellEnd"/>
      <w:r w:rsidRPr="00272F97">
        <w:rPr>
          <w:sz w:val="20"/>
          <w:szCs w:val="20"/>
        </w:rPr>
        <w:t xml:space="preserve">, jest </w:t>
      </w:r>
      <w:proofErr w:type="spellStart"/>
      <w:r w:rsidRPr="00272F97">
        <w:rPr>
          <w:sz w:val="20"/>
          <w:szCs w:val="20"/>
        </w:rPr>
        <w:t>oceną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minimalną</w:t>
      </w:r>
      <w:proofErr w:type="spellEnd"/>
      <w:r w:rsidRPr="00272F97">
        <w:rPr>
          <w:sz w:val="20"/>
          <w:szCs w:val="20"/>
        </w:rPr>
        <w:t xml:space="preserve">. </w:t>
      </w:r>
      <w:proofErr w:type="spellStart"/>
      <w:r w:rsidRPr="00272F97">
        <w:rPr>
          <w:sz w:val="20"/>
          <w:szCs w:val="20"/>
        </w:rPr>
        <w:t>Nauczyciel</w:t>
      </w:r>
      <w:proofErr w:type="spellEnd"/>
      <w:r w:rsidRPr="00272F97">
        <w:rPr>
          <w:sz w:val="20"/>
          <w:szCs w:val="20"/>
        </w:rPr>
        <w:t xml:space="preserve">, </w:t>
      </w:r>
      <w:proofErr w:type="spellStart"/>
      <w:r w:rsidRPr="00272F97">
        <w:rPr>
          <w:sz w:val="20"/>
          <w:szCs w:val="20"/>
        </w:rPr>
        <w:t>biorąc</w:t>
      </w:r>
      <w:proofErr w:type="spellEnd"/>
      <w:r w:rsidRPr="00272F97">
        <w:rPr>
          <w:sz w:val="20"/>
          <w:szCs w:val="20"/>
        </w:rPr>
        <w:t xml:space="preserve"> pod </w:t>
      </w:r>
      <w:proofErr w:type="spellStart"/>
      <w:r w:rsidRPr="00272F97">
        <w:rPr>
          <w:sz w:val="20"/>
          <w:szCs w:val="20"/>
        </w:rPr>
        <w:t>uwagę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stopień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opanowania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materiału</w:t>
      </w:r>
      <w:proofErr w:type="spellEnd"/>
      <w:r w:rsidRPr="00272F97">
        <w:rPr>
          <w:sz w:val="20"/>
          <w:szCs w:val="20"/>
        </w:rPr>
        <w:t xml:space="preserve">, ma </w:t>
      </w:r>
      <w:proofErr w:type="spellStart"/>
      <w:r w:rsidRPr="00272F97">
        <w:rPr>
          <w:sz w:val="20"/>
          <w:szCs w:val="20"/>
        </w:rPr>
        <w:t>prawo</w:t>
      </w:r>
      <w:proofErr w:type="spellEnd"/>
      <w:r w:rsidRPr="00272F97">
        <w:rPr>
          <w:sz w:val="20"/>
          <w:szCs w:val="20"/>
        </w:rPr>
        <w:t xml:space="preserve"> do </w:t>
      </w:r>
      <w:proofErr w:type="spellStart"/>
      <w:r w:rsidRPr="00272F97">
        <w:rPr>
          <w:sz w:val="20"/>
          <w:szCs w:val="20"/>
        </w:rPr>
        <w:t>ustalenia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oceny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rocznej</w:t>
      </w:r>
      <w:proofErr w:type="spellEnd"/>
      <w:r w:rsidRPr="00272F97">
        <w:rPr>
          <w:sz w:val="20"/>
          <w:szCs w:val="20"/>
        </w:rPr>
        <w:t xml:space="preserve"> o </w:t>
      </w:r>
      <w:proofErr w:type="spellStart"/>
      <w:r w:rsidRPr="00272F97">
        <w:rPr>
          <w:sz w:val="20"/>
          <w:szCs w:val="20"/>
        </w:rPr>
        <w:t>jeden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stopień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wyższej</w:t>
      </w:r>
      <w:proofErr w:type="spellEnd"/>
      <w:r w:rsidRPr="00272F97">
        <w:rPr>
          <w:sz w:val="20"/>
          <w:szCs w:val="20"/>
        </w:rPr>
        <w:t>.</w:t>
      </w:r>
    </w:p>
    <w:p w14:paraId="35C32E13" w14:textId="77777777" w:rsidR="009C7D1A" w:rsidRPr="00272F97" w:rsidRDefault="009C7D1A" w:rsidP="009C7D1A">
      <w:pPr>
        <w:jc w:val="both"/>
        <w:rPr>
          <w:sz w:val="20"/>
          <w:szCs w:val="20"/>
        </w:rPr>
      </w:pPr>
      <w:r w:rsidRPr="00272F97">
        <w:rPr>
          <w:sz w:val="20"/>
          <w:szCs w:val="20"/>
        </w:rPr>
        <w:t xml:space="preserve">3. </w:t>
      </w:r>
      <w:proofErr w:type="spellStart"/>
      <w:r w:rsidRPr="00272F97">
        <w:rPr>
          <w:sz w:val="20"/>
          <w:szCs w:val="20"/>
        </w:rPr>
        <w:t>Uczeń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może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poprawić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oceny</w:t>
      </w:r>
      <w:proofErr w:type="spellEnd"/>
      <w:r w:rsidRPr="00272F97">
        <w:rPr>
          <w:sz w:val="20"/>
          <w:szCs w:val="20"/>
        </w:rPr>
        <w:t xml:space="preserve">  w </w:t>
      </w:r>
      <w:proofErr w:type="spellStart"/>
      <w:r w:rsidRPr="00272F97">
        <w:rPr>
          <w:sz w:val="20"/>
          <w:szCs w:val="20"/>
        </w:rPr>
        <w:t>terminie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uzgodnionym</w:t>
      </w:r>
      <w:proofErr w:type="spellEnd"/>
      <w:r w:rsidRPr="00272F97">
        <w:rPr>
          <w:sz w:val="20"/>
          <w:szCs w:val="20"/>
        </w:rPr>
        <w:t xml:space="preserve"> z </w:t>
      </w:r>
      <w:proofErr w:type="spellStart"/>
      <w:r w:rsidRPr="00272F97">
        <w:rPr>
          <w:sz w:val="20"/>
          <w:szCs w:val="20"/>
        </w:rPr>
        <w:t>nauczycielem</w:t>
      </w:r>
      <w:proofErr w:type="spellEnd"/>
      <w:r w:rsidRPr="00272F97">
        <w:rPr>
          <w:sz w:val="20"/>
          <w:szCs w:val="20"/>
        </w:rPr>
        <w:t>.</w:t>
      </w:r>
    </w:p>
    <w:p w14:paraId="1BCB5962" w14:textId="77777777" w:rsidR="009C7D1A" w:rsidRPr="00272F97" w:rsidRDefault="009C7D1A" w:rsidP="009C7D1A">
      <w:pPr>
        <w:jc w:val="both"/>
        <w:rPr>
          <w:sz w:val="20"/>
          <w:szCs w:val="20"/>
        </w:rPr>
      </w:pPr>
      <w:r w:rsidRPr="00272F97">
        <w:rPr>
          <w:sz w:val="20"/>
          <w:szCs w:val="20"/>
        </w:rPr>
        <w:t xml:space="preserve">4. </w:t>
      </w:r>
      <w:proofErr w:type="spellStart"/>
      <w:r w:rsidRPr="00272F97">
        <w:rPr>
          <w:sz w:val="20"/>
          <w:szCs w:val="20"/>
        </w:rPr>
        <w:t>Uczeń</w:t>
      </w:r>
      <w:proofErr w:type="spellEnd"/>
      <w:r w:rsidRPr="00272F97">
        <w:rPr>
          <w:sz w:val="20"/>
          <w:szCs w:val="20"/>
        </w:rPr>
        <w:t xml:space="preserve"> jest </w:t>
      </w:r>
      <w:proofErr w:type="spellStart"/>
      <w:r w:rsidRPr="00272F97">
        <w:rPr>
          <w:sz w:val="20"/>
          <w:szCs w:val="20"/>
        </w:rPr>
        <w:t>zobowiązany</w:t>
      </w:r>
      <w:proofErr w:type="spellEnd"/>
      <w:r w:rsidRPr="00272F97">
        <w:rPr>
          <w:sz w:val="20"/>
          <w:szCs w:val="20"/>
        </w:rPr>
        <w:t xml:space="preserve"> do </w:t>
      </w:r>
      <w:proofErr w:type="spellStart"/>
      <w:r w:rsidRPr="00272F97">
        <w:rPr>
          <w:sz w:val="20"/>
          <w:szCs w:val="20"/>
        </w:rPr>
        <w:t>przynoszenia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na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lekcje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zeszytu</w:t>
      </w:r>
      <w:proofErr w:type="spellEnd"/>
      <w:r w:rsidRPr="00272F97">
        <w:rPr>
          <w:sz w:val="20"/>
          <w:szCs w:val="20"/>
        </w:rPr>
        <w:t xml:space="preserve">, </w:t>
      </w:r>
      <w:proofErr w:type="spellStart"/>
      <w:r w:rsidRPr="00272F97">
        <w:rPr>
          <w:sz w:val="20"/>
          <w:szCs w:val="20"/>
        </w:rPr>
        <w:t>podręcznika</w:t>
      </w:r>
      <w:proofErr w:type="spellEnd"/>
      <w:r w:rsidRPr="00272F97">
        <w:rPr>
          <w:sz w:val="20"/>
          <w:szCs w:val="20"/>
        </w:rPr>
        <w:t xml:space="preserve">, </w:t>
      </w:r>
      <w:proofErr w:type="spellStart"/>
      <w:r w:rsidRPr="00272F97">
        <w:rPr>
          <w:sz w:val="20"/>
          <w:szCs w:val="20"/>
        </w:rPr>
        <w:t>zeszytu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ćwiczeń</w:t>
      </w:r>
      <w:proofErr w:type="spellEnd"/>
      <w:r w:rsidRPr="00272F97">
        <w:rPr>
          <w:sz w:val="20"/>
          <w:szCs w:val="20"/>
        </w:rPr>
        <w:t>.</w:t>
      </w:r>
    </w:p>
    <w:p w14:paraId="6330CD35" w14:textId="77777777" w:rsidR="009C7D1A" w:rsidRPr="00272F97" w:rsidRDefault="009C7D1A" w:rsidP="009C7D1A">
      <w:pPr>
        <w:jc w:val="both"/>
        <w:rPr>
          <w:sz w:val="20"/>
          <w:szCs w:val="20"/>
        </w:rPr>
      </w:pPr>
      <w:r w:rsidRPr="00272F97">
        <w:rPr>
          <w:sz w:val="20"/>
          <w:szCs w:val="20"/>
        </w:rPr>
        <w:t xml:space="preserve">5. </w:t>
      </w:r>
      <w:proofErr w:type="spellStart"/>
      <w:r w:rsidRPr="00272F97">
        <w:rPr>
          <w:sz w:val="20"/>
          <w:szCs w:val="20"/>
        </w:rPr>
        <w:t>Nieprzygotowanie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ucznia</w:t>
      </w:r>
      <w:proofErr w:type="spellEnd"/>
      <w:r w:rsidRPr="00272F97">
        <w:rPr>
          <w:sz w:val="20"/>
          <w:szCs w:val="20"/>
        </w:rPr>
        <w:t xml:space="preserve"> do </w:t>
      </w:r>
      <w:proofErr w:type="spellStart"/>
      <w:r w:rsidRPr="00272F97">
        <w:rPr>
          <w:sz w:val="20"/>
          <w:szCs w:val="20"/>
        </w:rPr>
        <w:t>zajęć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regulowane</w:t>
      </w:r>
      <w:proofErr w:type="spellEnd"/>
      <w:r w:rsidRPr="00272F97">
        <w:rPr>
          <w:sz w:val="20"/>
          <w:szCs w:val="20"/>
        </w:rPr>
        <w:t xml:space="preserve"> jest w </w:t>
      </w:r>
      <w:proofErr w:type="spellStart"/>
      <w:r w:rsidRPr="00272F97">
        <w:rPr>
          <w:sz w:val="20"/>
          <w:szCs w:val="20"/>
        </w:rPr>
        <w:t>statucie</w:t>
      </w:r>
      <w:proofErr w:type="spellEnd"/>
      <w:r w:rsidRPr="00272F97">
        <w:rPr>
          <w:sz w:val="20"/>
          <w:szCs w:val="20"/>
        </w:rPr>
        <w:t xml:space="preserve"> </w:t>
      </w:r>
      <w:proofErr w:type="spellStart"/>
      <w:r w:rsidRPr="00272F97">
        <w:rPr>
          <w:sz w:val="20"/>
          <w:szCs w:val="20"/>
        </w:rPr>
        <w:t>szkoły</w:t>
      </w:r>
      <w:proofErr w:type="spellEnd"/>
      <w:r w:rsidRPr="00272F97">
        <w:rPr>
          <w:sz w:val="20"/>
          <w:szCs w:val="20"/>
        </w:rPr>
        <w:t xml:space="preserve"> § 38, </w:t>
      </w:r>
      <w:proofErr w:type="spellStart"/>
      <w:r w:rsidRPr="00272F97">
        <w:rPr>
          <w:sz w:val="20"/>
          <w:szCs w:val="20"/>
        </w:rPr>
        <w:t>ustęp</w:t>
      </w:r>
      <w:proofErr w:type="spellEnd"/>
      <w:r w:rsidRPr="00272F97">
        <w:rPr>
          <w:sz w:val="20"/>
          <w:szCs w:val="20"/>
        </w:rPr>
        <w:t xml:space="preserve"> 6,7,8 </w:t>
      </w:r>
      <w:proofErr w:type="spellStart"/>
      <w:r w:rsidRPr="00272F97">
        <w:rPr>
          <w:sz w:val="20"/>
          <w:szCs w:val="20"/>
        </w:rPr>
        <w:t>i</w:t>
      </w:r>
      <w:proofErr w:type="spellEnd"/>
      <w:r w:rsidRPr="00272F97">
        <w:rPr>
          <w:sz w:val="20"/>
          <w:szCs w:val="20"/>
        </w:rPr>
        <w:t xml:space="preserve"> 9.</w:t>
      </w:r>
    </w:p>
    <w:p w14:paraId="623D4477" w14:textId="77777777" w:rsidR="009C7D1A" w:rsidRPr="00900758" w:rsidRDefault="009C7D1A" w:rsidP="009C7D1A">
      <w:pPr>
        <w:spacing w:line="276" w:lineRule="auto"/>
        <w:rPr>
          <w:rFonts w:cs="Aptos"/>
          <w:sz w:val="18"/>
          <w:szCs w:val="18"/>
        </w:rPr>
      </w:pPr>
    </w:p>
    <w:sectPr w:rsidR="009C7D1A" w:rsidRPr="00900758" w:rsidSect="00CA1EC3">
      <w:pgSz w:w="16838" w:h="11906" w:orient="landscape"/>
      <w:pgMar w:top="1418" w:right="1418" w:bottom="1134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DB1FD" w14:textId="77777777" w:rsidR="00FF0230" w:rsidRDefault="00FF0230" w:rsidP="00BE283B">
      <w:r>
        <w:separator/>
      </w:r>
    </w:p>
  </w:endnote>
  <w:endnote w:type="continuationSeparator" w:id="0">
    <w:p w14:paraId="1FE802D7" w14:textId="77777777" w:rsidR="00FF0230" w:rsidRDefault="00FF0230" w:rsidP="00BE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B0ADE" w14:textId="2D753C21" w:rsidR="00E23951" w:rsidRDefault="006133D6" w:rsidP="00C0519C">
    <w:pPr>
      <w:pStyle w:val="Stopka"/>
      <w:jc w:val="right"/>
    </w:pPr>
    <w:del w:id="0" w:author="Anna Waksmundzka-Góra" w:date="2025-09-02T14:43:00Z" w16du:dateUtc="2025-09-02T12:43:00Z">
      <w:r w:rsidDel="00AF4CF4"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1366111" wp14:editId="05802744">
                <wp:simplePos x="0" y="0"/>
                <wp:positionH relativeFrom="margin">
                  <wp:align>left</wp:align>
                </wp:positionH>
                <wp:positionV relativeFrom="margin">
                  <wp:posOffset>6040755</wp:posOffset>
                </wp:positionV>
                <wp:extent cx="3096260" cy="385445"/>
                <wp:effectExtent l="0" t="0" r="8890" b="0"/>
                <wp:wrapSquare wrapText="bothSides"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0" cy="0"/>
                          <a:chOff x="0" y="0"/>
                          <a:chExt cx="0" cy="0"/>
                        </a:xfrm>
                      </wpg:grpSpPr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D9FA78" id="Grupa 1" o:spid="_x0000_s1026" style="position:absolute;margin-left:0;margin-top:475.65pt;width:243.8pt;height:30.35pt;z-index:251658240;mso-position-horizontal:left;mso-position-horizontal-relative:margin;mso-position-vertical-relative:margin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">
                <w10:wrap type="square" anchorx="margin" anchory="margin"/>
              </v:group>
            </w:pict>
          </mc:Fallback>
        </mc:AlternateContent>
      </w:r>
    </w:del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BACFCC" w14:textId="77777777" w:rsidR="00FF0230" w:rsidRDefault="00FF0230" w:rsidP="00BE283B">
      <w:r>
        <w:separator/>
      </w:r>
    </w:p>
  </w:footnote>
  <w:footnote w:type="continuationSeparator" w:id="0">
    <w:p w14:paraId="1B50C762" w14:textId="77777777" w:rsidR="00FF0230" w:rsidRDefault="00FF0230" w:rsidP="00BE28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82C1E"/>
    <w:multiLevelType w:val="hybridMultilevel"/>
    <w:tmpl w:val="8656319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B5211"/>
    <w:multiLevelType w:val="hybridMultilevel"/>
    <w:tmpl w:val="1A3E2AD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3333C"/>
    <w:multiLevelType w:val="hybridMultilevel"/>
    <w:tmpl w:val="95EC0A2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503E6"/>
    <w:multiLevelType w:val="hybridMultilevel"/>
    <w:tmpl w:val="5C94018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50568"/>
    <w:multiLevelType w:val="hybridMultilevel"/>
    <w:tmpl w:val="246E179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3E1040"/>
    <w:multiLevelType w:val="hybridMultilevel"/>
    <w:tmpl w:val="3EFCB7B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4C0F17"/>
    <w:multiLevelType w:val="hybridMultilevel"/>
    <w:tmpl w:val="3FC8477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F5277D"/>
    <w:multiLevelType w:val="hybridMultilevel"/>
    <w:tmpl w:val="14D23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877E5"/>
    <w:multiLevelType w:val="hybridMultilevel"/>
    <w:tmpl w:val="A4E4550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121AAD"/>
    <w:multiLevelType w:val="hybridMultilevel"/>
    <w:tmpl w:val="0E5ADBA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914680"/>
    <w:multiLevelType w:val="hybridMultilevel"/>
    <w:tmpl w:val="94A61B30"/>
    <w:lvl w:ilvl="0" w:tplc="9FD4EFF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D8438F"/>
    <w:multiLevelType w:val="hybridMultilevel"/>
    <w:tmpl w:val="EEA6F7F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A765CE"/>
    <w:multiLevelType w:val="hybridMultilevel"/>
    <w:tmpl w:val="A4E454B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787214"/>
    <w:multiLevelType w:val="hybridMultilevel"/>
    <w:tmpl w:val="6BA88974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0177D1"/>
    <w:multiLevelType w:val="hybridMultilevel"/>
    <w:tmpl w:val="98021C2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96409F"/>
    <w:multiLevelType w:val="hybridMultilevel"/>
    <w:tmpl w:val="F14CA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8A233B"/>
    <w:multiLevelType w:val="hybridMultilevel"/>
    <w:tmpl w:val="9AD0C4F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076613"/>
    <w:multiLevelType w:val="hybridMultilevel"/>
    <w:tmpl w:val="8782089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497470"/>
    <w:multiLevelType w:val="hybridMultilevel"/>
    <w:tmpl w:val="A056B5E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251BB6"/>
    <w:multiLevelType w:val="hybridMultilevel"/>
    <w:tmpl w:val="766472B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296D64"/>
    <w:multiLevelType w:val="hybridMultilevel"/>
    <w:tmpl w:val="AA306AF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000D14"/>
    <w:multiLevelType w:val="hybridMultilevel"/>
    <w:tmpl w:val="D4CA000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94633D"/>
    <w:multiLevelType w:val="hybridMultilevel"/>
    <w:tmpl w:val="C2DC1DF4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3" w15:restartNumberingAfterBreak="0">
    <w:nsid w:val="59363CD5"/>
    <w:multiLevelType w:val="hybridMultilevel"/>
    <w:tmpl w:val="EB46711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822DC8"/>
    <w:multiLevelType w:val="hybridMultilevel"/>
    <w:tmpl w:val="222E8C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1B9529B"/>
    <w:multiLevelType w:val="hybridMultilevel"/>
    <w:tmpl w:val="9FC8389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3D0974"/>
    <w:multiLevelType w:val="hybridMultilevel"/>
    <w:tmpl w:val="A366EF8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301168"/>
    <w:multiLevelType w:val="hybridMultilevel"/>
    <w:tmpl w:val="F48653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68A15E1"/>
    <w:multiLevelType w:val="hybridMultilevel"/>
    <w:tmpl w:val="35DCA8B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0025F0"/>
    <w:multiLevelType w:val="hybridMultilevel"/>
    <w:tmpl w:val="404AE3A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0920A9"/>
    <w:multiLevelType w:val="hybridMultilevel"/>
    <w:tmpl w:val="47C842D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BF1EC9"/>
    <w:multiLevelType w:val="hybridMultilevel"/>
    <w:tmpl w:val="8106269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1D791A"/>
    <w:multiLevelType w:val="hybridMultilevel"/>
    <w:tmpl w:val="6FC438A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4850F2"/>
    <w:multiLevelType w:val="hybridMultilevel"/>
    <w:tmpl w:val="2F005FC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7545E1"/>
    <w:multiLevelType w:val="hybridMultilevel"/>
    <w:tmpl w:val="F8E071AC"/>
    <w:lvl w:ilvl="0" w:tplc="301279BC">
      <w:start w:val="1"/>
      <w:numFmt w:val="bullet"/>
      <w:lvlText w:val=""/>
      <w:lvlJc w:val="left"/>
      <w:pPr>
        <w:ind w:left="901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5" w15:restartNumberingAfterBreak="0">
    <w:nsid w:val="7CE93F55"/>
    <w:multiLevelType w:val="hybridMultilevel"/>
    <w:tmpl w:val="C05053D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557787"/>
    <w:multiLevelType w:val="hybridMultilevel"/>
    <w:tmpl w:val="815E6B4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7866959">
    <w:abstractNumId w:val="1"/>
  </w:num>
  <w:num w:numId="2" w16cid:durableId="319962509">
    <w:abstractNumId w:val="12"/>
  </w:num>
  <w:num w:numId="3" w16cid:durableId="1001859474">
    <w:abstractNumId w:val="2"/>
  </w:num>
  <w:num w:numId="4" w16cid:durableId="1587227090">
    <w:abstractNumId w:val="9"/>
  </w:num>
  <w:num w:numId="5" w16cid:durableId="1366295061">
    <w:abstractNumId w:val="26"/>
  </w:num>
  <w:num w:numId="6" w16cid:durableId="843398018">
    <w:abstractNumId w:val="14"/>
  </w:num>
  <w:num w:numId="7" w16cid:durableId="1294680571">
    <w:abstractNumId w:val="36"/>
  </w:num>
  <w:num w:numId="8" w16cid:durableId="1681470589">
    <w:abstractNumId w:val="33"/>
  </w:num>
  <w:num w:numId="9" w16cid:durableId="1816876049">
    <w:abstractNumId w:val="35"/>
  </w:num>
  <w:num w:numId="10" w16cid:durableId="45496673">
    <w:abstractNumId w:val="17"/>
  </w:num>
  <w:num w:numId="11" w16cid:durableId="1574656907">
    <w:abstractNumId w:val="16"/>
  </w:num>
  <w:num w:numId="12" w16cid:durableId="1713964806">
    <w:abstractNumId w:val="32"/>
  </w:num>
  <w:num w:numId="13" w16cid:durableId="1094673083">
    <w:abstractNumId w:val="19"/>
  </w:num>
  <w:num w:numId="14" w16cid:durableId="339627617">
    <w:abstractNumId w:val="13"/>
  </w:num>
  <w:num w:numId="15" w16cid:durableId="145124241">
    <w:abstractNumId w:val="21"/>
  </w:num>
  <w:num w:numId="16" w16cid:durableId="1951549617">
    <w:abstractNumId w:val="0"/>
  </w:num>
  <w:num w:numId="17" w16cid:durableId="2071074278">
    <w:abstractNumId w:val="6"/>
  </w:num>
  <w:num w:numId="18" w16cid:durableId="1682929348">
    <w:abstractNumId w:val="5"/>
  </w:num>
  <w:num w:numId="19" w16cid:durableId="186259391">
    <w:abstractNumId w:val="3"/>
  </w:num>
  <w:num w:numId="20" w16cid:durableId="807086249">
    <w:abstractNumId w:val="11"/>
  </w:num>
  <w:num w:numId="21" w16cid:durableId="744185959">
    <w:abstractNumId w:val="20"/>
  </w:num>
  <w:num w:numId="22" w16cid:durableId="1802337823">
    <w:abstractNumId w:val="18"/>
  </w:num>
  <w:num w:numId="23" w16cid:durableId="1079406226">
    <w:abstractNumId w:val="34"/>
  </w:num>
  <w:num w:numId="24" w16cid:durableId="789318717">
    <w:abstractNumId w:val="28"/>
  </w:num>
  <w:num w:numId="25" w16cid:durableId="1357540296">
    <w:abstractNumId w:val="31"/>
  </w:num>
  <w:num w:numId="26" w16cid:durableId="505830042">
    <w:abstractNumId w:val="25"/>
  </w:num>
  <w:num w:numId="27" w16cid:durableId="2086951498">
    <w:abstractNumId w:val="4"/>
  </w:num>
  <w:num w:numId="28" w16cid:durableId="264774204">
    <w:abstractNumId w:val="30"/>
  </w:num>
  <w:num w:numId="29" w16cid:durableId="590436955">
    <w:abstractNumId w:val="29"/>
  </w:num>
  <w:num w:numId="30" w16cid:durableId="644941286">
    <w:abstractNumId w:val="23"/>
  </w:num>
  <w:num w:numId="31" w16cid:durableId="1265769310">
    <w:abstractNumId w:val="8"/>
  </w:num>
  <w:num w:numId="32" w16cid:durableId="1515027837">
    <w:abstractNumId w:val="10"/>
  </w:num>
  <w:num w:numId="33" w16cid:durableId="1927034984">
    <w:abstractNumId w:val="22"/>
  </w:num>
  <w:num w:numId="34" w16cid:durableId="497498715">
    <w:abstractNumId w:val="27"/>
  </w:num>
  <w:num w:numId="35" w16cid:durableId="1732847588">
    <w:abstractNumId w:val="24"/>
  </w:num>
  <w:num w:numId="36" w16cid:durableId="430785202">
    <w:abstractNumId w:val="15"/>
  </w:num>
  <w:num w:numId="37" w16cid:durableId="1982274052">
    <w:abstractNumId w:val="7"/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nna Waksmundzka-Góra">
    <w15:presenceInfo w15:providerId="Windows Live" w15:userId="7b4ea0143ca580b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de-DE" w:vendorID="64" w:dllVersion="6" w:nlCheck="1" w:checkStyle="0"/>
  <w:activeWritingStyle w:appName="MSWord" w:lang="pl-PL" w:vendorID="12" w:dllVersion="512" w:checkStyle="0"/>
  <w:proofState w:spelling="clean"/>
  <w:defaultTabStop w:val="284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51E"/>
    <w:rsid w:val="00006E7B"/>
    <w:rsid w:val="00014640"/>
    <w:rsid w:val="00017DC5"/>
    <w:rsid w:val="00020332"/>
    <w:rsid w:val="00022780"/>
    <w:rsid w:val="00030DC3"/>
    <w:rsid w:val="00032AB7"/>
    <w:rsid w:val="00034A50"/>
    <w:rsid w:val="00043363"/>
    <w:rsid w:val="00066E0B"/>
    <w:rsid w:val="00073763"/>
    <w:rsid w:val="000827BE"/>
    <w:rsid w:val="000911B7"/>
    <w:rsid w:val="00093546"/>
    <w:rsid w:val="000957DF"/>
    <w:rsid w:val="00096A15"/>
    <w:rsid w:val="000A1053"/>
    <w:rsid w:val="000A508F"/>
    <w:rsid w:val="000A5DA0"/>
    <w:rsid w:val="000A78D5"/>
    <w:rsid w:val="000B3B46"/>
    <w:rsid w:val="000B42F5"/>
    <w:rsid w:val="000C5812"/>
    <w:rsid w:val="000C5903"/>
    <w:rsid w:val="000D348E"/>
    <w:rsid w:val="000E18F9"/>
    <w:rsid w:val="000E68FB"/>
    <w:rsid w:val="000E7312"/>
    <w:rsid w:val="000E7D0E"/>
    <w:rsid w:val="000F0EA6"/>
    <w:rsid w:val="000F6A95"/>
    <w:rsid w:val="001010D9"/>
    <w:rsid w:val="00105F71"/>
    <w:rsid w:val="001077C4"/>
    <w:rsid w:val="0011003B"/>
    <w:rsid w:val="00113CBF"/>
    <w:rsid w:val="001177C7"/>
    <w:rsid w:val="00124653"/>
    <w:rsid w:val="001354AC"/>
    <w:rsid w:val="00136ECA"/>
    <w:rsid w:val="001378CE"/>
    <w:rsid w:val="00137A5D"/>
    <w:rsid w:val="00144BA3"/>
    <w:rsid w:val="0014664F"/>
    <w:rsid w:val="00156CE0"/>
    <w:rsid w:val="001651B2"/>
    <w:rsid w:val="00181A13"/>
    <w:rsid w:val="00181D22"/>
    <w:rsid w:val="001832FC"/>
    <w:rsid w:val="0018360D"/>
    <w:rsid w:val="00183CA0"/>
    <w:rsid w:val="001875B1"/>
    <w:rsid w:val="00191B40"/>
    <w:rsid w:val="001921B2"/>
    <w:rsid w:val="00192AF8"/>
    <w:rsid w:val="001A023C"/>
    <w:rsid w:val="001B084D"/>
    <w:rsid w:val="001B4194"/>
    <w:rsid w:val="001B498E"/>
    <w:rsid w:val="001B6129"/>
    <w:rsid w:val="001B6ABA"/>
    <w:rsid w:val="001C5619"/>
    <w:rsid w:val="001E2E96"/>
    <w:rsid w:val="001E5602"/>
    <w:rsid w:val="001E7A5B"/>
    <w:rsid w:val="001F1219"/>
    <w:rsid w:val="001F5958"/>
    <w:rsid w:val="001F7E5B"/>
    <w:rsid w:val="002006EA"/>
    <w:rsid w:val="002040BA"/>
    <w:rsid w:val="002040BF"/>
    <w:rsid w:val="00205A7A"/>
    <w:rsid w:val="00206848"/>
    <w:rsid w:val="0020749F"/>
    <w:rsid w:val="002179F3"/>
    <w:rsid w:val="00227947"/>
    <w:rsid w:val="00237C12"/>
    <w:rsid w:val="00241B22"/>
    <w:rsid w:val="00244445"/>
    <w:rsid w:val="00244A0A"/>
    <w:rsid w:val="00245292"/>
    <w:rsid w:val="002642D9"/>
    <w:rsid w:val="00267068"/>
    <w:rsid w:val="00272F97"/>
    <w:rsid w:val="00283798"/>
    <w:rsid w:val="002837A8"/>
    <w:rsid w:val="00293EA8"/>
    <w:rsid w:val="002957F7"/>
    <w:rsid w:val="00296AD1"/>
    <w:rsid w:val="002A109F"/>
    <w:rsid w:val="002A37C7"/>
    <w:rsid w:val="002B40DD"/>
    <w:rsid w:val="002C224E"/>
    <w:rsid w:val="002D19E6"/>
    <w:rsid w:val="002E4AD1"/>
    <w:rsid w:val="002F2931"/>
    <w:rsid w:val="003006A5"/>
    <w:rsid w:val="00303F60"/>
    <w:rsid w:val="00306CCA"/>
    <w:rsid w:val="00306F09"/>
    <w:rsid w:val="003143F1"/>
    <w:rsid w:val="00321548"/>
    <w:rsid w:val="00322581"/>
    <w:rsid w:val="0033140B"/>
    <w:rsid w:val="003472BB"/>
    <w:rsid w:val="00355736"/>
    <w:rsid w:val="00361BC9"/>
    <w:rsid w:val="003673F0"/>
    <w:rsid w:val="003702DA"/>
    <w:rsid w:val="00374008"/>
    <w:rsid w:val="003772AA"/>
    <w:rsid w:val="0037736A"/>
    <w:rsid w:val="0038018D"/>
    <w:rsid w:val="00381684"/>
    <w:rsid w:val="00381BA9"/>
    <w:rsid w:val="0038219E"/>
    <w:rsid w:val="00383698"/>
    <w:rsid w:val="0038779A"/>
    <w:rsid w:val="003902DF"/>
    <w:rsid w:val="003A0F6E"/>
    <w:rsid w:val="003A5667"/>
    <w:rsid w:val="003A5841"/>
    <w:rsid w:val="003C6E31"/>
    <w:rsid w:val="003D00FA"/>
    <w:rsid w:val="003D20D3"/>
    <w:rsid w:val="003D2E9D"/>
    <w:rsid w:val="003E321F"/>
    <w:rsid w:val="003F06E2"/>
    <w:rsid w:val="003F6561"/>
    <w:rsid w:val="00400EC3"/>
    <w:rsid w:val="0040376E"/>
    <w:rsid w:val="00416490"/>
    <w:rsid w:val="0041650C"/>
    <w:rsid w:val="004278E0"/>
    <w:rsid w:val="004345C6"/>
    <w:rsid w:val="004412AE"/>
    <w:rsid w:val="004435CB"/>
    <w:rsid w:val="00445E9F"/>
    <w:rsid w:val="00451A30"/>
    <w:rsid w:val="004525C5"/>
    <w:rsid w:val="0045451E"/>
    <w:rsid w:val="00454EAA"/>
    <w:rsid w:val="00460D2C"/>
    <w:rsid w:val="00461EB3"/>
    <w:rsid w:val="00464233"/>
    <w:rsid w:val="00464C9D"/>
    <w:rsid w:val="00474E18"/>
    <w:rsid w:val="00475FF3"/>
    <w:rsid w:val="00480B2E"/>
    <w:rsid w:val="0048244B"/>
    <w:rsid w:val="00482957"/>
    <w:rsid w:val="004838B4"/>
    <w:rsid w:val="0049736D"/>
    <w:rsid w:val="004B520F"/>
    <w:rsid w:val="004C4ED6"/>
    <w:rsid w:val="004C775B"/>
    <w:rsid w:val="004C7B62"/>
    <w:rsid w:val="004D24C2"/>
    <w:rsid w:val="004D50E2"/>
    <w:rsid w:val="004E01B6"/>
    <w:rsid w:val="004E0AE9"/>
    <w:rsid w:val="004F46CD"/>
    <w:rsid w:val="004F4CBD"/>
    <w:rsid w:val="005111E5"/>
    <w:rsid w:val="00514FEF"/>
    <w:rsid w:val="00517363"/>
    <w:rsid w:val="0052122F"/>
    <w:rsid w:val="00524057"/>
    <w:rsid w:val="005263A8"/>
    <w:rsid w:val="00532840"/>
    <w:rsid w:val="00552A13"/>
    <w:rsid w:val="00554E6E"/>
    <w:rsid w:val="005634AB"/>
    <w:rsid w:val="00563AE4"/>
    <w:rsid w:val="00567868"/>
    <w:rsid w:val="005737C5"/>
    <w:rsid w:val="00580509"/>
    <w:rsid w:val="00585D04"/>
    <w:rsid w:val="005A18C9"/>
    <w:rsid w:val="005A1AA9"/>
    <w:rsid w:val="005A1BE9"/>
    <w:rsid w:val="005B492E"/>
    <w:rsid w:val="005D1CC4"/>
    <w:rsid w:val="005E09FB"/>
    <w:rsid w:val="005E0DDF"/>
    <w:rsid w:val="005E3C8B"/>
    <w:rsid w:val="005E4BEA"/>
    <w:rsid w:val="005F62A8"/>
    <w:rsid w:val="006133D6"/>
    <w:rsid w:val="006156D8"/>
    <w:rsid w:val="00620764"/>
    <w:rsid w:val="00621B07"/>
    <w:rsid w:val="006250CE"/>
    <w:rsid w:val="00640FE0"/>
    <w:rsid w:val="00644D4D"/>
    <w:rsid w:val="00652235"/>
    <w:rsid w:val="00662E9B"/>
    <w:rsid w:val="00690D7E"/>
    <w:rsid w:val="006A0410"/>
    <w:rsid w:val="006A06D3"/>
    <w:rsid w:val="006A2142"/>
    <w:rsid w:val="006A2EA4"/>
    <w:rsid w:val="006A6F81"/>
    <w:rsid w:val="006B3DF0"/>
    <w:rsid w:val="006C3C69"/>
    <w:rsid w:val="006C6EA0"/>
    <w:rsid w:val="006D10A5"/>
    <w:rsid w:val="006D4084"/>
    <w:rsid w:val="006D5DEA"/>
    <w:rsid w:val="006E148C"/>
    <w:rsid w:val="006E35D9"/>
    <w:rsid w:val="006E604F"/>
    <w:rsid w:val="006F6ADC"/>
    <w:rsid w:val="00702DE9"/>
    <w:rsid w:val="007033A5"/>
    <w:rsid w:val="0072303B"/>
    <w:rsid w:val="007353D6"/>
    <w:rsid w:val="00736980"/>
    <w:rsid w:val="00741898"/>
    <w:rsid w:val="00742B7B"/>
    <w:rsid w:val="007449D3"/>
    <w:rsid w:val="00745605"/>
    <w:rsid w:val="007630F1"/>
    <w:rsid w:val="007636CA"/>
    <w:rsid w:val="007717F0"/>
    <w:rsid w:val="00772D52"/>
    <w:rsid w:val="00783061"/>
    <w:rsid w:val="00786554"/>
    <w:rsid w:val="00790AE0"/>
    <w:rsid w:val="00795706"/>
    <w:rsid w:val="00796659"/>
    <w:rsid w:val="007A63F1"/>
    <w:rsid w:val="007A6761"/>
    <w:rsid w:val="007A6952"/>
    <w:rsid w:val="007B1E76"/>
    <w:rsid w:val="007B2CF7"/>
    <w:rsid w:val="007B498C"/>
    <w:rsid w:val="007B6EC3"/>
    <w:rsid w:val="007B790C"/>
    <w:rsid w:val="007C4076"/>
    <w:rsid w:val="007D4EE4"/>
    <w:rsid w:val="007D50B3"/>
    <w:rsid w:val="007D743C"/>
    <w:rsid w:val="007E0FF7"/>
    <w:rsid w:val="007F2183"/>
    <w:rsid w:val="008030A2"/>
    <w:rsid w:val="00812EAA"/>
    <w:rsid w:val="00813FC0"/>
    <w:rsid w:val="00821BF3"/>
    <w:rsid w:val="00822E8D"/>
    <w:rsid w:val="00832783"/>
    <w:rsid w:val="008375E3"/>
    <w:rsid w:val="00843755"/>
    <w:rsid w:val="00844613"/>
    <w:rsid w:val="008457D8"/>
    <w:rsid w:val="00847503"/>
    <w:rsid w:val="00850023"/>
    <w:rsid w:val="008503CD"/>
    <w:rsid w:val="008608CD"/>
    <w:rsid w:val="00862F89"/>
    <w:rsid w:val="008632C9"/>
    <w:rsid w:val="00876408"/>
    <w:rsid w:val="00882A8C"/>
    <w:rsid w:val="0089109F"/>
    <w:rsid w:val="00892400"/>
    <w:rsid w:val="00897C30"/>
    <w:rsid w:val="008A5F40"/>
    <w:rsid w:val="008B05A4"/>
    <w:rsid w:val="008B7D39"/>
    <w:rsid w:val="008C3F9E"/>
    <w:rsid w:val="008C776E"/>
    <w:rsid w:val="008D28E5"/>
    <w:rsid w:val="008D7125"/>
    <w:rsid w:val="00900855"/>
    <w:rsid w:val="00904724"/>
    <w:rsid w:val="00922475"/>
    <w:rsid w:val="00926A75"/>
    <w:rsid w:val="00926CCC"/>
    <w:rsid w:val="009316A7"/>
    <w:rsid w:val="00941A77"/>
    <w:rsid w:val="0094576E"/>
    <w:rsid w:val="00953579"/>
    <w:rsid w:val="00953A50"/>
    <w:rsid w:val="009540F1"/>
    <w:rsid w:val="00954324"/>
    <w:rsid w:val="009546BA"/>
    <w:rsid w:val="009579AB"/>
    <w:rsid w:val="00966F3D"/>
    <w:rsid w:val="0097382D"/>
    <w:rsid w:val="00973E7E"/>
    <w:rsid w:val="009841A1"/>
    <w:rsid w:val="00993895"/>
    <w:rsid w:val="0099795A"/>
    <w:rsid w:val="009A020F"/>
    <w:rsid w:val="009A4211"/>
    <w:rsid w:val="009A47A3"/>
    <w:rsid w:val="009A7666"/>
    <w:rsid w:val="009B175D"/>
    <w:rsid w:val="009C165F"/>
    <w:rsid w:val="009C5B56"/>
    <w:rsid w:val="009C725C"/>
    <w:rsid w:val="009C7A0D"/>
    <w:rsid w:val="009C7D1A"/>
    <w:rsid w:val="009D063B"/>
    <w:rsid w:val="009F1AC6"/>
    <w:rsid w:val="009F2ACF"/>
    <w:rsid w:val="009F7B02"/>
    <w:rsid w:val="00A02AF0"/>
    <w:rsid w:val="00A10265"/>
    <w:rsid w:val="00A1277E"/>
    <w:rsid w:val="00A1284F"/>
    <w:rsid w:val="00A12E89"/>
    <w:rsid w:val="00A15D4B"/>
    <w:rsid w:val="00A238EC"/>
    <w:rsid w:val="00A25246"/>
    <w:rsid w:val="00A341C0"/>
    <w:rsid w:val="00A3628B"/>
    <w:rsid w:val="00A40D7D"/>
    <w:rsid w:val="00A42F7F"/>
    <w:rsid w:val="00A43A1D"/>
    <w:rsid w:val="00A44863"/>
    <w:rsid w:val="00A511FB"/>
    <w:rsid w:val="00A516F8"/>
    <w:rsid w:val="00A530E3"/>
    <w:rsid w:val="00A563D7"/>
    <w:rsid w:val="00A60C05"/>
    <w:rsid w:val="00A630DB"/>
    <w:rsid w:val="00A67CEE"/>
    <w:rsid w:val="00A71767"/>
    <w:rsid w:val="00A73E80"/>
    <w:rsid w:val="00A76D29"/>
    <w:rsid w:val="00A840D2"/>
    <w:rsid w:val="00AA2E3A"/>
    <w:rsid w:val="00AA7358"/>
    <w:rsid w:val="00AB4FFE"/>
    <w:rsid w:val="00AB6A61"/>
    <w:rsid w:val="00AC56E1"/>
    <w:rsid w:val="00AD2153"/>
    <w:rsid w:val="00AE4C55"/>
    <w:rsid w:val="00AF0035"/>
    <w:rsid w:val="00AF3999"/>
    <w:rsid w:val="00AF4CF4"/>
    <w:rsid w:val="00B056A6"/>
    <w:rsid w:val="00B11FE3"/>
    <w:rsid w:val="00B13F10"/>
    <w:rsid w:val="00B32BF6"/>
    <w:rsid w:val="00B40FA4"/>
    <w:rsid w:val="00B5090E"/>
    <w:rsid w:val="00B56168"/>
    <w:rsid w:val="00B56729"/>
    <w:rsid w:val="00B702C2"/>
    <w:rsid w:val="00B74899"/>
    <w:rsid w:val="00B81256"/>
    <w:rsid w:val="00B82D95"/>
    <w:rsid w:val="00B83613"/>
    <w:rsid w:val="00B94610"/>
    <w:rsid w:val="00B95163"/>
    <w:rsid w:val="00BA1587"/>
    <w:rsid w:val="00BA25EB"/>
    <w:rsid w:val="00BA5570"/>
    <w:rsid w:val="00BB31E5"/>
    <w:rsid w:val="00BB6F14"/>
    <w:rsid w:val="00BC050C"/>
    <w:rsid w:val="00BC56CE"/>
    <w:rsid w:val="00BD160B"/>
    <w:rsid w:val="00BD1D6E"/>
    <w:rsid w:val="00BE283B"/>
    <w:rsid w:val="00BE63E9"/>
    <w:rsid w:val="00BF0B73"/>
    <w:rsid w:val="00C030EA"/>
    <w:rsid w:val="00C0519C"/>
    <w:rsid w:val="00C11BE2"/>
    <w:rsid w:val="00C14086"/>
    <w:rsid w:val="00C1480B"/>
    <w:rsid w:val="00C2032C"/>
    <w:rsid w:val="00C457DA"/>
    <w:rsid w:val="00C503C3"/>
    <w:rsid w:val="00C544CE"/>
    <w:rsid w:val="00C6665D"/>
    <w:rsid w:val="00C66ED3"/>
    <w:rsid w:val="00C75B15"/>
    <w:rsid w:val="00C77B53"/>
    <w:rsid w:val="00C91BBD"/>
    <w:rsid w:val="00C95123"/>
    <w:rsid w:val="00CA1EC3"/>
    <w:rsid w:val="00CA5FA1"/>
    <w:rsid w:val="00CB1C59"/>
    <w:rsid w:val="00CC00FB"/>
    <w:rsid w:val="00CC208E"/>
    <w:rsid w:val="00CC26FD"/>
    <w:rsid w:val="00CC5C9F"/>
    <w:rsid w:val="00CD51CB"/>
    <w:rsid w:val="00CE1A2F"/>
    <w:rsid w:val="00CE240B"/>
    <w:rsid w:val="00CE304E"/>
    <w:rsid w:val="00CF5EAC"/>
    <w:rsid w:val="00CF6509"/>
    <w:rsid w:val="00D00362"/>
    <w:rsid w:val="00D007D7"/>
    <w:rsid w:val="00D06E7B"/>
    <w:rsid w:val="00D22E92"/>
    <w:rsid w:val="00D26E26"/>
    <w:rsid w:val="00D2715B"/>
    <w:rsid w:val="00D307CF"/>
    <w:rsid w:val="00D33A5A"/>
    <w:rsid w:val="00D34782"/>
    <w:rsid w:val="00D34B01"/>
    <w:rsid w:val="00D36E4B"/>
    <w:rsid w:val="00D40295"/>
    <w:rsid w:val="00D472E0"/>
    <w:rsid w:val="00D51991"/>
    <w:rsid w:val="00D56033"/>
    <w:rsid w:val="00D5699D"/>
    <w:rsid w:val="00D71633"/>
    <w:rsid w:val="00D71B3C"/>
    <w:rsid w:val="00D72F78"/>
    <w:rsid w:val="00D77612"/>
    <w:rsid w:val="00D84F9D"/>
    <w:rsid w:val="00D85DEE"/>
    <w:rsid w:val="00D86090"/>
    <w:rsid w:val="00D86A21"/>
    <w:rsid w:val="00D95CD4"/>
    <w:rsid w:val="00D97616"/>
    <w:rsid w:val="00D97A3D"/>
    <w:rsid w:val="00DA31B7"/>
    <w:rsid w:val="00DA467B"/>
    <w:rsid w:val="00DB18EB"/>
    <w:rsid w:val="00DB2BE0"/>
    <w:rsid w:val="00DB377D"/>
    <w:rsid w:val="00DB395F"/>
    <w:rsid w:val="00DB4BF7"/>
    <w:rsid w:val="00DC3AC9"/>
    <w:rsid w:val="00DC6AA9"/>
    <w:rsid w:val="00DD159A"/>
    <w:rsid w:val="00DD26FE"/>
    <w:rsid w:val="00DD6856"/>
    <w:rsid w:val="00DF1528"/>
    <w:rsid w:val="00DF77CD"/>
    <w:rsid w:val="00E00067"/>
    <w:rsid w:val="00E03E8D"/>
    <w:rsid w:val="00E06991"/>
    <w:rsid w:val="00E17D83"/>
    <w:rsid w:val="00E23951"/>
    <w:rsid w:val="00E23F25"/>
    <w:rsid w:val="00E33144"/>
    <w:rsid w:val="00E522CF"/>
    <w:rsid w:val="00E53D60"/>
    <w:rsid w:val="00E55F91"/>
    <w:rsid w:val="00E56691"/>
    <w:rsid w:val="00E6011B"/>
    <w:rsid w:val="00E62EE8"/>
    <w:rsid w:val="00E659D1"/>
    <w:rsid w:val="00E66A70"/>
    <w:rsid w:val="00E75861"/>
    <w:rsid w:val="00E77AAC"/>
    <w:rsid w:val="00E8062B"/>
    <w:rsid w:val="00E80E78"/>
    <w:rsid w:val="00E82FC8"/>
    <w:rsid w:val="00E84F3A"/>
    <w:rsid w:val="00EB2266"/>
    <w:rsid w:val="00EC2687"/>
    <w:rsid w:val="00EC43F9"/>
    <w:rsid w:val="00ED2C09"/>
    <w:rsid w:val="00EE04A1"/>
    <w:rsid w:val="00F06C9A"/>
    <w:rsid w:val="00F06FE2"/>
    <w:rsid w:val="00F17D8D"/>
    <w:rsid w:val="00F21697"/>
    <w:rsid w:val="00F37762"/>
    <w:rsid w:val="00F404A5"/>
    <w:rsid w:val="00F415E9"/>
    <w:rsid w:val="00F430BD"/>
    <w:rsid w:val="00F504AC"/>
    <w:rsid w:val="00F54459"/>
    <w:rsid w:val="00F548C6"/>
    <w:rsid w:val="00F602A6"/>
    <w:rsid w:val="00F61033"/>
    <w:rsid w:val="00F67D6F"/>
    <w:rsid w:val="00F74579"/>
    <w:rsid w:val="00F83E33"/>
    <w:rsid w:val="00F83F11"/>
    <w:rsid w:val="00F86606"/>
    <w:rsid w:val="00F90569"/>
    <w:rsid w:val="00F91000"/>
    <w:rsid w:val="00FA3478"/>
    <w:rsid w:val="00FB357C"/>
    <w:rsid w:val="00FC29E1"/>
    <w:rsid w:val="00FC4743"/>
    <w:rsid w:val="00FD568F"/>
    <w:rsid w:val="00FD7E16"/>
    <w:rsid w:val="00FE1AF9"/>
    <w:rsid w:val="00FF0230"/>
    <w:rsid w:val="00FF0986"/>
    <w:rsid w:val="00FF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19BE26"/>
  <w15:chartTrackingRefBased/>
  <w15:docId w15:val="{AFCEFCF2-D521-4A46-87EF-6861B5DF1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51E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BE283B"/>
    <w:pPr>
      <w:widowControl w:val="0"/>
      <w:tabs>
        <w:tab w:val="center" w:pos="4252"/>
        <w:tab w:val="right" w:pos="8504"/>
      </w:tabs>
      <w:autoSpaceDE w:val="0"/>
      <w:autoSpaceDN w:val="0"/>
      <w:adjustRightInd w:val="0"/>
      <w:spacing w:after="120"/>
      <w:jc w:val="both"/>
    </w:pPr>
    <w:rPr>
      <w:szCs w:val="20"/>
      <w:lang w:val="pl-PL" w:eastAsia="pl-PL"/>
    </w:rPr>
  </w:style>
  <w:style w:type="character" w:customStyle="1" w:styleId="NagwekZnak">
    <w:name w:val="Nagłówek Znak"/>
    <w:aliases w:val="Nagłówek strony Znak"/>
    <w:link w:val="Nagwek"/>
    <w:uiPriority w:val="99"/>
    <w:rsid w:val="00BE283B"/>
    <w:rPr>
      <w:rFonts w:ascii="Times New Roman" w:eastAsia="Times New Roman" w:hAnsi="Times New Roman"/>
      <w:sz w:val="24"/>
    </w:rPr>
  </w:style>
  <w:style w:type="character" w:styleId="Odwoanieprzypisudolnego">
    <w:name w:val="footnote reference"/>
    <w:aliases w:val="Odwołanie przypisu"/>
    <w:semiHidden/>
    <w:rsid w:val="00BE283B"/>
    <w:rPr>
      <w:b/>
      <w:position w:val="10"/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BE283B"/>
    <w:pPr>
      <w:widowControl w:val="0"/>
      <w:suppressAutoHyphens/>
      <w:autoSpaceDE w:val="0"/>
      <w:autoSpaceDN w:val="0"/>
      <w:adjustRightInd w:val="0"/>
      <w:ind w:left="227" w:hanging="227"/>
    </w:pPr>
    <w:rPr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BE283B"/>
    <w:rPr>
      <w:rFonts w:ascii="Times New Roman" w:eastAsia="Times New Roman" w:hAnsi="Times New Roman"/>
    </w:rPr>
  </w:style>
  <w:style w:type="paragraph" w:customStyle="1" w:styleId="Standard">
    <w:name w:val="Standard"/>
    <w:qFormat/>
    <w:rsid w:val="00C503C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0E7D0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E7D0E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Nagwek1">
    <w:name w:val="Nagłówek1"/>
    <w:basedOn w:val="Standard"/>
    <w:next w:val="Textbody"/>
    <w:rsid w:val="00C2032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C2032C"/>
    <w:pPr>
      <w:spacing w:after="120"/>
    </w:pPr>
  </w:style>
  <w:style w:type="paragraph" w:styleId="Lista">
    <w:name w:val="List"/>
    <w:basedOn w:val="Textbody"/>
    <w:rsid w:val="00C2032C"/>
  </w:style>
  <w:style w:type="paragraph" w:customStyle="1" w:styleId="Legenda1">
    <w:name w:val="Legenda1"/>
    <w:basedOn w:val="Standard"/>
    <w:rsid w:val="00C2032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2032C"/>
    <w:pPr>
      <w:suppressLineNumbers/>
    </w:pPr>
  </w:style>
  <w:style w:type="paragraph" w:customStyle="1" w:styleId="TableContents">
    <w:name w:val="Table Contents"/>
    <w:basedOn w:val="Standard"/>
    <w:rsid w:val="00C2032C"/>
    <w:pPr>
      <w:suppressLineNumbers/>
    </w:pPr>
  </w:style>
  <w:style w:type="paragraph" w:customStyle="1" w:styleId="TableHeading">
    <w:name w:val="Table Heading"/>
    <w:basedOn w:val="TableContents"/>
    <w:rsid w:val="00C2032C"/>
    <w:pPr>
      <w:jc w:val="center"/>
    </w:pPr>
    <w:rPr>
      <w:b/>
      <w:bCs/>
    </w:rPr>
  </w:style>
  <w:style w:type="paragraph" w:customStyle="1" w:styleId="Stopka1">
    <w:name w:val="Stopka1"/>
    <w:basedOn w:val="Standard"/>
    <w:rsid w:val="00C2032C"/>
    <w:pPr>
      <w:suppressLineNumbers/>
      <w:tabs>
        <w:tab w:val="center" w:pos="7285"/>
        <w:tab w:val="right" w:pos="14570"/>
      </w:tabs>
    </w:pPr>
  </w:style>
  <w:style w:type="character" w:customStyle="1" w:styleId="NumberingSymbols">
    <w:name w:val="Numbering Symbols"/>
    <w:rsid w:val="00C2032C"/>
  </w:style>
  <w:style w:type="character" w:customStyle="1" w:styleId="BulletSymbols">
    <w:name w:val="Bullet Symbols"/>
    <w:rsid w:val="00C2032C"/>
    <w:rPr>
      <w:rFonts w:ascii="OpenSymbol" w:eastAsia="OpenSymbol" w:hAnsi="OpenSymbol" w:cs="OpenSymbol"/>
    </w:rPr>
  </w:style>
  <w:style w:type="paragraph" w:styleId="Akapitzlist">
    <w:name w:val="List Paragraph"/>
    <w:basedOn w:val="Normalny"/>
    <w:uiPriority w:val="34"/>
    <w:qFormat/>
    <w:rsid w:val="00C2032C"/>
    <w:pPr>
      <w:widowControl w:val="0"/>
      <w:suppressAutoHyphens/>
      <w:autoSpaceDN w:val="0"/>
      <w:ind w:left="7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customStyle="1" w:styleId="TekstkomentarzaZnak">
    <w:name w:val="Tekst komentarza Znak"/>
    <w:link w:val="Tekstkomentarza"/>
    <w:uiPriority w:val="99"/>
    <w:rsid w:val="00C2032C"/>
    <w:rPr>
      <w:rFonts w:ascii="Times New Roman" w:eastAsia="Andale Sans UI" w:hAnsi="Times New Roman" w:cs="Tahoma"/>
      <w:kern w:val="3"/>
      <w:lang w:val="de-DE" w:eastAsia="ja-JP" w:bidi="fa-IR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032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0"/>
      <w:szCs w:val="20"/>
      <w:lang w:val="de-DE" w:eastAsia="ja-JP" w:bidi="fa-IR"/>
    </w:rPr>
  </w:style>
  <w:style w:type="character" w:customStyle="1" w:styleId="TematkomentarzaZnak">
    <w:name w:val="Temat komentarza Znak"/>
    <w:link w:val="Tematkomentarza"/>
    <w:uiPriority w:val="99"/>
    <w:semiHidden/>
    <w:rsid w:val="00C2032C"/>
    <w:rPr>
      <w:rFonts w:ascii="Times New Roman" w:eastAsia="Andale Sans UI" w:hAnsi="Times New Roman" w:cs="Tahoma"/>
      <w:b/>
      <w:bCs/>
      <w:kern w:val="3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32C"/>
    <w:rPr>
      <w:b/>
      <w:bCs/>
    </w:rPr>
  </w:style>
  <w:style w:type="character" w:customStyle="1" w:styleId="TekstdymkaZnak">
    <w:name w:val="Tekst dymka Znak"/>
    <w:link w:val="Tekstdymka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PlandokumentuZnak">
    <w:name w:val="Plan dokumentu Znak"/>
    <w:link w:val="Plandokumentu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StopkaCopyright">
    <w:name w:val="Stopka Copyright"/>
    <w:basedOn w:val="Normalny"/>
    <w:qFormat/>
    <w:rsid w:val="00245292"/>
    <w:pPr>
      <w:jc w:val="both"/>
      <w:textboxTightWrap w:val="allLines"/>
    </w:pPr>
    <w:rPr>
      <w:rFonts w:ascii="Roboto" w:eastAsia="Calibri" w:hAnsi="Roboto"/>
      <w:iCs/>
      <w:color w:val="000000"/>
      <w:sz w:val="16"/>
      <w:szCs w:val="18"/>
      <w:lang w:val="pl-PL"/>
    </w:rPr>
  </w:style>
  <w:style w:type="character" w:styleId="Odwoaniedokomentarza">
    <w:name w:val="annotation reference"/>
    <w:uiPriority w:val="99"/>
    <w:semiHidden/>
    <w:unhideWhenUsed/>
    <w:rsid w:val="00524057"/>
    <w:rPr>
      <w:sz w:val="16"/>
      <w:szCs w:val="16"/>
    </w:rPr>
  </w:style>
  <w:style w:type="paragraph" w:styleId="Poprawka">
    <w:name w:val="Revision"/>
    <w:hidden/>
    <w:uiPriority w:val="99"/>
    <w:semiHidden/>
    <w:rsid w:val="00461EB3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17D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17DC5"/>
    <w:rPr>
      <w:rFonts w:ascii="Times New Roman" w:eastAsia="Times New Roman" w:hAnsi="Times New Roman"/>
      <w:i/>
      <w:iCs/>
      <w:color w:val="404040" w:themeColor="text1" w:themeTint="BF"/>
      <w:sz w:val="24"/>
      <w:szCs w:val="24"/>
      <w:lang w:val="en-US" w:eastAsia="en-US"/>
    </w:rPr>
  </w:style>
  <w:style w:type="paragraph" w:styleId="NormalnyWeb">
    <w:name w:val="Normal (Web)"/>
    <w:basedOn w:val="Normalny"/>
    <w:uiPriority w:val="99"/>
    <w:qFormat/>
    <w:rsid w:val="009C7D1A"/>
    <w:pPr>
      <w:autoSpaceDN w:val="0"/>
      <w:spacing w:before="100" w:after="100"/>
    </w:pPr>
    <w:rPr>
      <w:lang w:val="pl-PL"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9C7D1A"/>
    <w:pPr>
      <w:widowControl w:val="0"/>
      <w:autoSpaceDE w:val="0"/>
      <w:autoSpaceDN w:val="0"/>
    </w:pPr>
    <w:rPr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C7D1A"/>
    <w:rPr>
      <w:rFonts w:ascii="Times New Roman" w:eastAsia="Times New Roman" w:hAnsi="Times New Roman"/>
      <w:sz w:val="24"/>
      <w:szCs w:val="24"/>
      <w:lang w:eastAsia="en-US"/>
    </w:rPr>
  </w:style>
  <w:style w:type="paragraph" w:styleId="Bezodstpw">
    <w:name w:val="No Spacing"/>
    <w:uiPriority w:val="1"/>
    <w:qFormat/>
    <w:rsid w:val="009C7D1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10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FEB037-F26B-4550-9754-FE60C421A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3443</Words>
  <Characters>20661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Nowa Era Sp. z o.o.</Company>
  <LinksUpToDate>false</LinksUpToDate>
  <CharactersWithSpaces>24056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a.detka</dc:creator>
  <cp:keywords/>
  <cp:lastModifiedBy>Anna Waksmundzka-Góra</cp:lastModifiedBy>
  <cp:revision>3</cp:revision>
  <cp:lastPrinted>2019-05-20T05:31:00Z</cp:lastPrinted>
  <dcterms:created xsi:type="dcterms:W3CDTF">2025-09-02T12:56:00Z</dcterms:created>
  <dcterms:modified xsi:type="dcterms:W3CDTF">2025-09-02T13:00:00Z</dcterms:modified>
</cp:coreProperties>
</file>